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3268F" w14:textId="77777777" w:rsidR="00104657" w:rsidRPr="00DC659D" w:rsidRDefault="00104657" w:rsidP="00BC686A">
      <w:pPr>
        <w:pStyle w:val="Nadpis1"/>
        <w:jc w:val="center"/>
        <w:rPr>
          <w:rFonts w:ascii="Calibri" w:hAnsi="Calibri" w:cs="Calibri"/>
          <w:sz w:val="32"/>
          <w:szCs w:val="32"/>
        </w:rPr>
      </w:pPr>
      <w:r w:rsidRPr="00DC659D">
        <w:rPr>
          <w:rFonts w:ascii="Calibri" w:hAnsi="Calibri" w:cs="Calibri"/>
          <w:sz w:val="32"/>
          <w:szCs w:val="32"/>
        </w:rPr>
        <w:t>Kupní smlouva</w:t>
      </w:r>
    </w:p>
    <w:p w14:paraId="5B7B2D2A" w14:textId="77777777" w:rsidR="00104657" w:rsidRPr="00DC659D" w:rsidRDefault="00104657" w:rsidP="00BC686A">
      <w:pPr>
        <w:pStyle w:val="Bezmezer"/>
        <w:spacing w:before="120"/>
        <w:jc w:val="center"/>
        <w:rPr>
          <w:rFonts w:cs="Calibri"/>
          <w:sz w:val="20"/>
          <w:szCs w:val="20"/>
        </w:rPr>
      </w:pPr>
      <w:r w:rsidRPr="00DC659D">
        <w:rPr>
          <w:rFonts w:cs="Calibri"/>
          <w:sz w:val="20"/>
          <w:szCs w:val="20"/>
        </w:rPr>
        <w:t>(dále jen „smlouva“)</w:t>
      </w:r>
    </w:p>
    <w:p w14:paraId="2215D85D" w14:textId="0C74E4F1" w:rsidR="00104657" w:rsidRPr="00DE0BBA" w:rsidRDefault="00104657" w:rsidP="00DE0BBA">
      <w:pPr>
        <w:pStyle w:val="Bezmezer"/>
        <w:spacing w:before="120"/>
        <w:jc w:val="center"/>
        <w:rPr>
          <w:rFonts w:cs="Calibri"/>
          <w:sz w:val="20"/>
          <w:szCs w:val="20"/>
        </w:rPr>
      </w:pPr>
      <w:r w:rsidRPr="00DC659D">
        <w:rPr>
          <w:rFonts w:cs="Calibri"/>
          <w:sz w:val="20"/>
          <w:szCs w:val="20"/>
        </w:rPr>
        <w:t xml:space="preserve">dle </w:t>
      </w:r>
      <w:r w:rsidR="007A4273" w:rsidRPr="00DC659D">
        <w:rPr>
          <w:rFonts w:cs="Calibri"/>
          <w:sz w:val="20"/>
          <w:szCs w:val="20"/>
        </w:rPr>
        <w:t xml:space="preserve">§ 2079 </w:t>
      </w:r>
      <w:r w:rsidRPr="00DC659D">
        <w:rPr>
          <w:rFonts w:cs="Calibri"/>
          <w:sz w:val="20"/>
          <w:szCs w:val="20"/>
        </w:rPr>
        <w:t>a násl. zákona</w:t>
      </w:r>
      <w:r w:rsidR="007A4273" w:rsidRPr="00DC659D">
        <w:rPr>
          <w:rFonts w:cs="Calibri"/>
          <w:sz w:val="20"/>
          <w:szCs w:val="20"/>
        </w:rPr>
        <w:t xml:space="preserve"> č.</w:t>
      </w:r>
      <w:r w:rsidRPr="00DC659D">
        <w:rPr>
          <w:rFonts w:cs="Calibri"/>
          <w:sz w:val="20"/>
          <w:szCs w:val="20"/>
        </w:rPr>
        <w:t xml:space="preserve"> </w:t>
      </w:r>
      <w:r w:rsidR="007A4273" w:rsidRPr="00DC659D">
        <w:rPr>
          <w:rFonts w:cs="Calibri"/>
          <w:sz w:val="20"/>
          <w:szCs w:val="20"/>
        </w:rPr>
        <w:t>89/2012 Sb., občanského zákoníku,</w:t>
      </w:r>
      <w:r w:rsidRPr="00DC659D">
        <w:rPr>
          <w:rFonts w:cs="Calibri"/>
          <w:sz w:val="20"/>
          <w:szCs w:val="20"/>
        </w:rPr>
        <w:br/>
        <w:t>ve znění pozdějších předpisů (dále jen „</w:t>
      </w:r>
      <w:r w:rsidRPr="00DC659D">
        <w:rPr>
          <w:rFonts w:cs="Calibri"/>
          <w:b/>
          <w:sz w:val="20"/>
          <w:szCs w:val="20"/>
        </w:rPr>
        <w:t>o</w:t>
      </w:r>
      <w:r w:rsidR="007A4273" w:rsidRPr="00DC659D">
        <w:rPr>
          <w:rFonts w:cs="Calibri"/>
          <w:b/>
          <w:sz w:val="20"/>
          <w:szCs w:val="20"/>
        </w:rPr>
        <w:t>bčanský</w:t>
      </w:r>
      <w:r w:rsidRPr="00DC659D">
        <w:rPr>
          <w:rFonts w:cs="Calibri"/>
          <w:b/>
          <w:sz w:val="20"/>
          <w:szCs w:val="20"/>
        </w:rPr>
        <w:t xml:space="preserve"> zákoník</w:t>
      </w:r>
      <w:r w:rsidRPr="00DC659D">
        <w:rPr>
          <w:rFonts w:cs="Calibri"/>
          <w:sz w:val="20"/>
          <w:szCs w:val="20"/>
        </w:rPr>
        <w:t>“)</w:t>
      </w:r>
    </w:p>
    <w:p w14:paraId="483D03D2" w14:textId="0D0FEE33" w:rsidR="00104657" w:rsidRPr="00EC20A2" w:rsidRDefault="00104657" w:rsidP="00EC20A2">
      <w:pPr>
        <w:pStyle w:val="Bezmezer"/>
        <w:numPr>
          <w:ilvl w:val="0"/>
          <w:numId w:val="3"/>
        </w:numPr>
        <w:tabs>
          <w:tab w:val="clear" w:pos="357"/>
        </w:tabs>
        <w:spacing w:before="400"/>
        <w:ind w:left="-357" w:firstLine="79"/>
        <w:jc w:val="center"/>
        <w:rPr>
          <w:rFonts w:cs="Calibri"/>
          <w:b/>
          <w:sz w:val="20"/>
          <w:szCs w:val="20"/>
        </w:rPr>
      </w:pPr>
      <w:r w:rsidRPr="00DC659D">
        <w:rPr>
          <w:rFonts w:cs="Calibri"/>
          <w:b/>
          <w:sz w:val="20"/>
          <w:szCs w:val="20"/>
        </w:rPr>
        <w:t>Smluvní strany</w:t>
      </w:r>
    </w:p>
    <w:p w14:paraId="0FCD27B8" w14:textId="1E4688AE" w:rsidR="00DC659D" w:rsidRPr="00DC659D" w:rsidRDefault="00104657" w:rsidP="006863D3">
      <w:pPr>
        <w:pStyle w:val="Bezmezer"/>
        <w:numPr>
          <w:ilvl w:val="1"/>
          <w:numId w:val="2"/>
        </w:numPr>
        <w:tabs>
          <w:tab w:val="clear" w:pos="0"/>
        </w:tabs>
        <w:spacing w:before="120"/>
        <w:ind w:left="426" w:hanging="426"/>
        <w:jc w:val="both"/>
        <w:rPr>
          <w:rFonts w:cs="Calibri"/>
          <w:sz w:val="20"/>
          <w:szCs w:val="20"/>
        </w:rPr>
      </w:pPr>
      <w:r w:rsidRPr="00DC659D">
        <w:rPr>
          <w:rFonts w:cs="Calibri"/>
          <w:b/>
          <w:sz w:val="20"/>
          <w:szCs w:val="20"/>
        </w:rPr>
        <w:t xml:space="preserve">Kupující: </w:t>
      </w:r>
      <w:r w:rsidR="00F06275" w:rsidRPr="00DC659D">
        <w:rPr>
          <w:rFonts w:cs="Calibri"/>
          <w:b/>
          <w:sz w:val="20"/>
          <w:szCs w:val="20"/>
        </w:rPr>
        <w:tab/>
      </w:r>
      <w:r w:rsidR="00F06275" w:rsidRPr="00DC659D">
        <w:rPr>
          <w:rFonts w:cs="Calibri"/>
          <w:b/>
          <w:sz w:val="20"/>
          <w:szCs w:val="20"/>
        </w:rPr>
        <w:tab/>
      </w:r>
      <w:bookmarkStart w:id="0" w:name="_Hlk133499375"/>
      <w:r w:rsidR="00EC20A2">
        <w:rPr>
          <w:rFonts w:cs="Calibri"/>
          <w:b/>
          <w:sz w:val="20"/>
          <w:szCs w:val="20"/>
        </w:rPr>
        <w:tab/>
      </w:r>
      <w:r w:rsidR="00EC20A2">
        <w:rPr>
          <w:rFonts w:cs="Calibri"/>
          <w:b/>
          <w:sz w:val="20"/>
          <w:szCs w:val="20"/>
        </w:rPr>
        <w:tab/>
      </w:r>
      <w:r w:rsidR="00EC20A2" w:rsidRPr="00EC20A2">
        <w:rPr>
          <w:rFonts w:cs="Calibri"/>
          <w:b/>
          <w:bCs/>
          <w:iCs/>
          <w:sz w:val="20"/>
        </w:rPr>
        <w:t xml:space="preserve">město </w:t>
      </w:r>
      <w:r w:rsidR="00393EB1">
        <w:rPr>
          <w:rFonts w:cs="Calibri"/>
          <w:b/>
          <w:bCs/>
          <w:iCs/>
          <w:sz w:val="20"/>
        </w:rPr>
        <w:t>Dobříš</w:t>
      </w:r>
      <w:bookmarkEnd w:id="0"/>
    </w:p>
    <w:p w14:paraId="654016D2" w14:textId="711D8806" w:rsidR="006863D3" w:rsidRDefault="00DC659D" w:rsidP="006863D3">
      <w:pPr>
        <w:pStyle w:val="Bezmezer"/>
        <w:spacing w:before="120"/>
        <w:ind w:firstLine="360"/>
        <w:jc w:val="both"/>
        <w:rPr>
          <w:rFonts w:cs="Calibri"/>
          <w:sz w:val="20"/>
          <w:szCs w:val="20"/>
        </w:rPr>
      </w:pPr>
      <w:r w:rsidRPr="00DC659D">
        <w:rPr>
          <w:rFonts w:cs="Calibri"/>
          <w:sz w:val="20"/>
          <w:szCs w:val="20"/>
        </w:rPr>
        <w:t>se sídlem:</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00393EB1" w:rsidRPr="00393EB1">
        <w:rPr>
          <w:rFonts w:cs="Calibri"/>
          <w:sz w:val="20"/>
          <w:szCs w:val="20"/>
        </w:rPr>
        <w:t>Mírové náměstí 119, 263 01 Dobříš</w:t>
      </w:r>
    </w:p>
    <w:p w14:paraId="40992DAD" w14:textId="1CDD4898" w:rsidR="00A726EF" w:rsidRDefault="00EE0453" w:rsidP="00A726EF">
      <w:pPr>
        <w:pStyle w:val="Bezmezer"/>
        <w:spacing w:before="120"/>
        <w:ind w:firstLine="360"/>
        <w:jc w:val="both"/>
        <w:rPr>
          <w:rFonts w:cs="Calibri"/>
          <w:sz w:val="20"/>
          <w:szCs w:val="20"/>
        </w:rPr>
      </w:pPr>
      <w:r>
        <w:rPr>
          <w:rFonts w:cs="Calibri"/>
          <w:sz w:val="20"/>
          <w:szCs w:val="20"/>
        </w:rPr>
        <w:t>z</w:t>
      </w:r>
      <w:r w:rsidR="00DC659D" w:rsidRPr="00DC659D">
        <w:rPr>
          <w:rFonts w:cs="Calibri"/>
          <w:sz w:val="20"/>
          <w:szCs w:val="20"/>
        </w:rPr>
        <w:t>astoupen</w:t>
      </w:r>
      <w:r w:rsidR="00DC659D">
        <w:rPr>
          <w:rFonts w:cs="Calibri"/>
          <w:sz w:val="20"/>
          <w:szCs w:val="20"/>
        </w:rPr>
        <w:t>:</w:t>
      </w:r>
      <w:r w:rsidR="00DC659D" w:rsidRPr="00DC659D">
        <w:rPr>
          <w:rFonts w:cs="Calibri"/>
          <w:sz w:val="20"/>
          <w:szCs w:val="20"/>
        </w:rPr>
        <w:t xml:space="preserve"> </w:t>
      </w:r>
      <w:r w:rsidR="00DC659D">
        <w:rPr>
          <w:rFonts w:cs="Calibri"/>
          <w:sz w:val="20"/>
          <w:szCs w:val="20"/>
        </w:rPr>
        <w:tab/>
      </w:r>
      <w:r w:rsidR="006863D3">
        <w:rPr>
          <w:rFonts w:cs="Calibri"/>
          <w:sz w:val="20"/>
          <w:szCs w:val="20"/>
        </w:rPr>
        <w:tab/>
      </w:r>
      <w:r w:rsidR="00EC20A2">
        <w:rPr>
          <w:rFonts w:cs="Calibri"/>
          <w:sz w:val="20"/>
          <w:szCs w:val="20"/>
        </w:rPr>
        <w:tab/>
      </w:r>
      <w:r w:rsidR="00EC20A2">
        <w:rPr>
          <w:rFonts w:cs="Calibri"/>
          <w:sz w:val="20"/>
          <w:szCs w:val="20"/>
        </w:rPr>
        <w:tab/>
      </w:r>
      <w:r w:rsidR="00393EB1" w:rsidRPr="00393EB1">
        <w:rPr>
          <w:rFonts w:cs="Calibri"/>
          <w:bCs/>
          <w:sz w:val="20"/>
          <w:szCs w:val="20"/>
        </w:rPr>
        <w:t>Ing. Pavl</w:t>
      </w:r>
      <w:r w:rsidR="00393EB1">
        <w:rPr>
          <w:rFonts w:cs="Calibri"/>
          <w:bCs/>
          <w:sz w:val="20"/>
          <w:szCs w:val="20"/>
        </w:rPr>
        <w:t>em</w:t>
      </w:r>
      <w:r w:rsidR="00393EB1" w:rsidRPr="00393EB1">
        <w:rPr>
          <w:rFonts w:cs="Calibri"/>
          <w:bCs/>
          <w:sz w:val="20"/>
          <w:szCs w:val="20"/>
        </w:rPr>
        <w:t xml:space="preserve"> Svobod</w:t>
      </w:r>
      <w:r w:rsidR="00393EB1">
        <w:rPr>
          <w:rFonts w:cs="Calibri"/>
          <w:bCs/>
          <w:sz w:val="20"/>
          <w:szCs w:val="20"/>
        </w:rPr>
        <w:t>ou</w:t>
      </w:r>
      <w:r w:rsidR="00393EB1" w:rsidRPr="00393EB1">
        <w:rPr>
          <w:rFonts w:cs="Calibri"/>
          <w:bCs/>
          <w:sz w:val="20"/>
          <w:szCs w:val="20"/>
        </w:rPr>
        <w:t>, starost</w:t>
      </w:r>
      <w:r w:rsidR="00393EB1">
        <w:rPr>
          <w:rFonts w:cs="Calibri"/>
          <w:bCs/>
          <w:sz w:val="20"/>
          <w:szCs w:val="20"/>
        </w:rPr>
        <w:t>ou</w:t>
      </w:r>
    </w:p>
    <w:p w14:paraId="5502C938" w14:textId="20606EAB" w:rsidR="00DC659D" w:rsidRPr="006863D3" w:rsidRDefault="00DC659D" w:rsidP="00A726EF">
      <w:pPr>
        <w:pStyle w:val="Bezmezer"/>
        <w:spacing w:before="120"/>
        <w:ind w:firstLine="360"/>
        <w:jc w:val="both"/>
        <w:rPr>
          <w:rFonts w:cs="Calibri"/>
          <w:sz w:val="20"/>
          <w:szCs w:val="20"/>
        </w:rPr>
      </w:pPr>
      <w:r w:rsidRPr="006863D3">
        <w:rPr>
          <w:rFonts w:cs="Calibri"/>
          <w:sz w:val="20"/>
          <w:szCs w:val="20"/>
        </w:rPr>
        <w:t>Identifikační číslo:</w:t>
      </w:r>
      <w:r w:rsidRPr="006863D3">
        <w:rPr>
          <w:rFonts w:cs="Calibri"/>
          <w:sz w:val="20"/>
          <w:szCs w:val="20"/>
        </w:rPr>
        <w:tab/>
      </w:r>
      <w:bookmarkStart w:id="1" w:name="_Hlk133499389"/>
      <w:r w:rsidR="00EC20A2">
        <w:rPr>
          <w:rFonts w:cs="Calibri"/>
          <w:sz w:val="20"/>
          <w:szCs w:val="20"/>
        </w:rPr>
        <w:tab/>
      </w:r>
      <w:r w:rsidR="00EC20A2">
        <w:rPr>
          <w:rFonts w:cs="Calibri"/>
          <w:sz w:val="20"/>
          <w:szCs w:val="20"/>
        </w:rPr>
        <w:tab/>
      </w:r>
      <w:bookmarkEnd w:id="1"/>
      <w:r w:rsidR="00393EB1" w:rsidRPr="00393EB1">
        <w:rPr>
          <w:rFonts w:cs="Calibri"/>
          <w:bCs/>
          <w:sz w:val="20"/>
          <w:szCs w:val="20"/>
        </w:rPr>
        <w:t>00242098</w:t>
      </w:r>
    </w:p>
    <w:p w14:paraId="3E8502E7" w14:textId="17FE687A" w:rsidR="00DC659D" w:rsidRPr="006863D3" w:rsidRDefault="00DC659D" w:rsidP="00DC659D">
      <w:pPr>
        <w:pStyle w:val="Bezmezer"/>
        <w:spacing w:before="120"/>
        <w:ind w:firstLine="360"/>
        <w:jc w:val="both"/>
        <w:rPr>
          <w:rFonts w:cs="Calibri"/>
          <w:sz w:val="20"/>
          <w:szCs w:val="20"/>
        </w:rPr>
      </w:pPr>
      <w:r w:rsidRPr="006863D3">
        <w:rPr>
          <w:rFonts w:cs="Calibri"/>
          <w:sz w:val="20"/>
          <w:szCs w:val="20"/>
        </w:rPr>
        <w:t>DIČ:</w:t>
      </w:r>
      <w:r w:rsidRPr="006863D3">
        <w:rPr>
          <w:rFonts w:cs="Calibri"/>
          <w:sz w:val="20"/>
          <w:szCs w:val="20"/>
        </w:rPr>
        <w:tab/>
      </w:r>
      <w:r w:rsidRPr="006863D3">
        <w:rPr>
          <w:rFonts w:cs="Calibri"/>
          <w:sz w:val="20"/>
          <w:szCs w:val="20"/>
        </w:rPr>
        <w:tab/>
      </w:r>
      <w:r w:rsidRPr="006863D3">
        <w:rPr>
          <w:rFonts w:cs="Calibri"/>
          <w:sz w:val="20"/>
          <w:szCs w:val="20"/>
        </w:rPr>
        <w:tab/>
      </w:r>
      <w:r w:rsidR="00EC20A2">
        <w:rPr>
          <w:rFonts w:cs="Calibri"/>
          <w:sz w:val="20"/>
          <w:szCs w:val="20"/>
        </w:rPr>
        <w:tab/>
      </w:r>
      <w:r w:rsidR="00EC20A2">
        <w:rPr>
          <w:rFonts w:cs="Calibri"/>
          <w:sz w:val="20"/>
          <w:szCs w:val="20"/>
        </w:rPr>
        <w:tab/>
      </w:r>
      <w:r w:rsidR="00393EB1">
        <w:rPr>
          <w:rFonts w:cs="Calibri"/>
          <w:sz w:val="20"/>
          <w:szCs w:val="20"/>
        </w:rPr>
        <w:t>CZ</w:t>
      </w:r>
      <w:r w:rsidR="00393EB1" w:rsidRPr="00AB25F6">
        <w:rPr>
          <w:rFonts w:ascii="Arial" w:hAnsi="Arial" w:cs="Arial"/>
          <w:sz w:val="20"/>
          <w:szCs w:val="20"/>
        </w:rPr>
        <w:t>00242098</w:t>
      </w:r>
    </w:p>
    <w:p w14:paraId="67773DD4"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(dále jen jako „</w:t>
      </w:r>
      <w:r w:rsidRPr="00DC659D">
        <w:rPr>
          <w:rFonts w:cs="Calibri"/>
          <w:b/>
          <w:sz w:val="20"/>
          <w:szCs w:val="20"/>
        </w:rPr>
        <w:t>kupující</w:t>
      </w:r>
      <w:r w:rsidRPr="00DC659D">
        <w:rPr>
          <w:rFonts w:cs="Calibri"/>
          <w:sz w:val="20"/>
          <w:szCs w:val="20"/>
        </w:rPr>
        <w:t>“)</w:t>
      </w:r>
    </w:p>
    <w:p w14:paraId="648BE380" w14:textId="77777777" w:rsidR="00104657" w:rsidRPr="00DC659D" w:rsidRDefault="00104657" w:rsidP="00BC686A">
      <w:pPr>
        <w:pStyle w:val="Bezmezer"/>
        <w:spacing w:before="120"/>
        <w:jc w:val="both"/>
        <w:rPr>
          <w:rFonts w:cs="Calibri"/>
          <w:sz w:val="20"/>
          <w:szCs w:val="20"/>
        </w:rPr>
      </w:pPr>
    </w:p>
    <w:p w14:paraId="5104C87A" w14:textId="55A458DA" w:rsidR="00104657" w:rsidRPr="00DC659D" w:rsidRDefault="00104657" w:rsidP="00BC686A">
      <w:pPr>
        <w:pStyle w:val="Bezmezer"/>
        <w:numPr>
          <w:ilvl w:val="1"/>
          <w:numId w:val="2"/>
        </w:numPr>
        <w:ind w:left="360" w:hanging="360"/>
        <w:jc w:val="both"/>
        <w:rPr>
          <w:rFonts w:cs="Calibri"/>
          <w:b/>
          <w:sz w:val="20"/>
          <w:szCs w:val="20"/>
        </w:rPr>
      </w:pPr>
      <w:r w:rsidRPr="00DC659D">
        <w:rPr>
          <w:rFonts w:cs="Calibri"/>
          <w:b/>
          <w:sz w:val="20"/>
          <w:szCs w:val="20"/>
        </w:rPr>
        <w:t xml:space="preserve">Prodávající: </w:t>
      </w:r>
      <w:r w:rsidRPr="00DC659D">
        <w:rPr>
          <w:rFonts w:cs="Calibri"/>
          <w:b/>
          <w:sz w:val="20"/>
          <w:szCs w:val="20"/>
        </w:rPr>
        <w:tab/>
      </w:r>
      <w:r w:rsidR="006F1E2A">
        <w:rPr>
          <w:rFonts w:cs="Calibri"/>
          <w:b/>
          <w:sz w:val="20"/>
          <w:szCs w:val="20"/>
        </w:rPr>
        <w:tab/>
      </w:r>
      <w:r w:rsidR="00EC20A2">
        <w:rPr>
          <w:rFonts w:cs="Calibri"/>
          <w:b/>
          <w:sz w:val="20"/>
          <w:szCs w:val="20"/>
        </w:rPr>
        <w:tab/>
      </w:r>
      <w:r w:rsidR="00EC20A2">
        <w:rPr>
          <w:rFonts w:cs="Calibri"/>
          <w:b/>
          <w:sz w:val="20"/>
          <w:szCs w:val="20"/>
        </w:rPr>
        <w:tab/>
      </w:r>
      <w:r w:rsidRPr="00DC659D">
        <w:rPr>
          <w:rFonts w:cs="Calibri"/>
          <w:sz w:val="20"/>
          <w:szCs w:val="20"/>
        </w:rPr>
        <w:t>……………………………</w:t>
      </w:r>
    </w:p>
    <w:p w14:paraId="3F8BD5B3" w14:textId="77D7EE1E" w:rsidR="00104657" w:rsidRPr="00DC659D" w:rsidRDefault="00EE0453" w:rsidP="00BC686A">
      <w:pPr>
        <w:pStyle w:val="Bezmezer"/>
        <w:spacing w:before="120"/>
        <w:ind w:firstLine="360"/>
        <w:jc w:val="both"/>
        <w:rPr>
          <w:rFonts w:cs="Calibri"/>
          <w:sz w:val="20"/>
          <w:szCs w:val="20"/>
        </w:rPr>
      </w:pPr>
      <w:r>
        <w:rPr>
          <w:rFonts w:cs="Calibri"/>
          <w:sz w:val="20"/>
          <w:szCs w:val="20"/>
        </w:rPr>
        <w:t>s</w:t>
      </w:r>
      <w:r w:rsidR="00104657" w:rsidRPr="00DC659D">
        <w:rPr>
          <w:rFonts w:cs="Calibri"/>
          <w:sz w:val="20"/>
          <w:szCs w:val="20"/>
        </w:rPr>
        <w:t>e sídlem:</w:t>
      </w:r>
      <w:r w:rsidR="00104657" w:rsidRPr="00DC659D">
        <w:rPr>
          <w:rFonts w:cs="Calibri"/>
          <w:sz w:val="20"/>
          <w:szCs w:val="20"/>
        </w:rPr>
        <w:tab/>
        <w:t xml:space="preserve"> </w:t>
      </w:r>
      <w:r w:rsidR="00104657" w:rsidRPr="00DC659D">
        <w:rPr>
          <w:rFonts w:cs="Calibri"/>
          <w:sz w:val="20"/>
          <w:szCs w:val="20"/>
        </w:rPr>
        <w:tab/>
      </w:r>
      <w:r w:rsidR="00EC20A2">
        <w:rPr>
          <w:rFonts w:cs="Calibri"/>
          <w:sz w:val="20"/>
          <w:szCs w:val="20"/>
        </w:rPr>
        <w:tab/>
      </w:r>
      <w:r w:rsidR="00EC20A2">
        <w:rPr>
          <w:rFonts w:cs="Calibri"/>
          <w:sz w:val="20"/>
          <w:szCs w:val="20"/>
        </w:rPr>
        <w:tab/>
      </w:r>
      <w:r w:rsidR="00104657" w:rsidRPr="00DC659D">
        <w:rPr>
          <w:rFonts w:cs="Calibri"/>
          <w:sz w:val="20"/>
          <w:szCs w:val="20"/>
        </w:rPr>
        <w:t xml:space="preserve">……………………………     </w:t>
      </w:r>
      <w:r w:rsidR="00104657" w:rsidRPr="00DC659D">
        <w:rPr>
          <w:rFonts w:cs="Calibri"/>
          <w:sz w:val="20"/>
          <w:szCs w:val="20"/>
        </w:rPr>
        <w:tab/>
      </w:r>
      <w:r w:rsidR="00104657" w:rsidRPr="00DC659D">
        <w:rPr>
          <w:rFonts w:cs="Calibri"/>
          <w:sz w:val="20"/>
          <w:szCs w:val="20"/>
        </w:rPr>
        <w:tab/>
      </w:r>
    </w:p>
    <w:p w14:paraId="729204A6" w14:textId="1F68CE0D"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 xml:space="preserve">zastoupen: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p>
    <w:p w14:paraId="66C93F3A"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zá</w:t>
      </w:r>
      <w:r w:rsidR="00F06275" w:rsidRPr="00DC659D">
        <w:rPr>
          <w:rFonts w:cs="Calibri"/>
          <w:sz w:val="20"/>
          <w:szCs w:val="20"/>
        </w:rPr>
        <w:t xml:space="preserve">stupce ve věcech technických: </w:t>
      </w:r>
      <w:r w:rsidR="00F06275" w:rsidRPr="00DC659D">
        <w:rPr>
          <w:rFonts w:cs="Calibri"/>
          <w:sz w:val="20"/>
          <w:szCs w:val="20"/>
        </w:rPr>
        <w:tab/>
      </w:r>
      <w:r w:rsidRPr="00DC659D">
        <w:rPr>
          <w:rFonts w:cs="Calibri"/>
          <w:sz w:val="20"/>
          <w:szCs w:val="20"/>
        </w:rPr>
        <w:t>……………………………</w:t>
      </w:r>
    </w:p>
    <w:p w14:paraId="518B75B3" w14:textId="5C63E8E8"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IČ:</w:t>
      </w:r>
      <w:r w:rsidRPr="00DC659D">
        <w:rPr>
          <w:rFonts w:cs="Calibri"/>
          <w:sz w:val="20"/>
          <w:szCs w:val="20"/>
        </w:rPr>
        <w:tab/>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r w:rsidRPr="00DC659D">
        <w:rPr>
          <w:rFonts w:cs="Calibri"/>
          <w:sz w:val="20"/>
          <w:szCs w:val="20"/>
        </w:rPr>
        <w:tab/>
        <w:t xml:space="preserve"> </w:t>
      </w:r>
    </w:p>
    <w:p w14:paraId="6E2F47DD" w14:textId="7B2F4459"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Bankovní spojení:</w:t>
      </w:r>
      <w:r w:rsidR="00EC20A2">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AEB8A9A" w14:textId="1D380BB9" w:rsidR="006F1E2A" w:rsidRDefault="00104657" w:rsidP="006F1E2A">
      <w:pPr>
        <w:pStyle w:val="Bezmezer"/>
        <w:spacing w:before="120"/>
        <w:ind w:firstLine="360"/>
        <w:jc w:val="both"/>
        <w:rPr>
          <w:rFonts w:cs="Calibri"/>
          <w:sz w:val="20"/>
          <w:szCs w:val="20"/>
        </w:rPr>
      </w:pPr>
      <w:r w:rsidRPr="00DC659D">
        <w:rPr>
          <w:rFonts w:cs="Calibri"/>
          <w:sz w:val="20"/>
          <w:szCs w:val="20"/>
        </w:rPr>
        <w:t>Telefon:</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p>
    <w:p w14:paraId="35CFFE51" w14:textId="7E5A119D" w:rsidR="00104657" w:rsidRPr="00DC659D" w:rsidRDefault="00104657" w:rsidP="006F1E2A">
      <w:pPr>
        <w:pStyle w:val="Bezmezer"/>
        <w:spacing w:before="120"/>
        <w:ind w:firstLine="360"/>
        <w:jc w:val="both"/>
        <w:rPr>
          <w:rFonts w:cs="Calibri"/>
          <w:sz w:val="20"/>
          <w:szCs w:val="20"/>
        </w:rPr>
      </w:pPr>
      <w:r w:rsidRPr="00DC659D">
        <w:rPr>
          <w:rFonts w:cs="Calibri"/>
          <w:sz w:val="20"/>
          <w:szCs w:val="20"/>
        </w:rPr>
        <w:t xml:space="preserve">E-mail: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75C272C" w14:textId="77777777" w:rsidR="00104657" w:rsidRPr="00DC659D" w:rsidRDefault="00104657" w:rsidP="00BC686A">
      <w:pPr>
        <w:pStyle w:val="Bezmezer"/>
        <w:spacing w:before="120"/>
        <w:ind w:left="360"/>
        <w:jc w:val="both"/>
        <w:rPr>
          <w:rFonts w:cs="Calibri"/>
          <w:sz w:val="20"/>
          <w:szCs w:val="20"/>
        </w:rPr>
      </w:pPr>
      <w:r w:rsidRPr="00DC659D">
        <w:rPr>
          <w:rFonts w:cs="Calibri"/>
          <w:sz w:val="20"/>
          <w:szCs w:val="20"/>
        </w:rPr>
        <w:t>(dále jen jako „</w:t>
      </w:r>
      <w:r w:rsidRPr="00DC659D">
        <w:rPr>
          <w:rFonts w:cs="Calibri"/>
          <w:b/>
          <w:sz w:val="20"/>
          <w:szCs w:val="20"/>
        </w:rPr>
        <w:t>prodávající</w:t>
      </w:r>
      <w:r w:rsidRPr="00DC659D">
        <w:rPr>
          <w:rFonts w:cs="Calibri"/>
          <w:sz w:val="20"/>
          <w:szCs w:val="20"/>
        </w:rPr>
        <w:t>“)</w:t>
      </w:r>
    </w:p>
    <w:p w14:paraId="755769DF" w14:textId="77777777" w:rsidR="00104657" w:rsidRPr="00DC659D" w:rsidRDefault="00104657" w:rsidP="00BC686A">
      <w:pPr>
        <w:jc w:val="both"/>
        <w:rPr>
          <w:rFonts w:ascii="Calibri" w:hAnsi="Calibri" w:cs="Calibri"/>
        </w:rPr>
      </w:pPr>
    </w:p>
    <w:p w14:paraId="5BCA300A" w14:textId="77777777" w:rsidR="00104657" w:rsidRPr="00DC659D" w:rsidRDefault="00104657" w:rsidP="00BC686A">
      <w:pPr>
        <w:pStyle w:val="Zkladntext"/>
        <w:jc w:val="both"/>
        <w:rPr>
          <w:rFonts w:ascii="Calibri" w:hAnsi="Calibri" w:cs="Calibri"/>
        </w:rPr>
      </w:pPr>
      <w:r w:rsidRPr="00DC659D">
        <w:rPr>
          <w:rFonts w:ascii="Calibri" w:hAnsi="Calibri" w:cs="Calibri"/>
        </w:rPr>
        <w:t>Obě smluvní strany po vzájemném projednání a shodě uzavírají tuto smlouvu:</w:t>
      </w:r>
    </w:p>
    <w:p w14:paraId="3A24FCD3" w14:textId="77777777" w:rsidR="00104657" w:rsidRPr="00DC659D" w:rsidRDefault="00104657" w:rsidP="00BC686A">
      <w:pPr>
        <w:jc w:val="center"/>
        <w:rPr>
          <w:rFonts w:ascii="Calibri" w:hAnsi="Calibri" w:cs="Calibri"/>
          <w:b/>
        </w:rPr>
      </w:pPr>
    </w:p>
    <w:p w14:paraId="38040072" w14:textId="77777777" w:rsidR="00104657" w:rsidRPr="00DC659D" w:rsidRDefault="00104657" w:rsidP="00BC686A">
      <w:pPr>
        <w:numPr>
          <w:ilvl w:val="0"/>
          <w:numId w:val="3"/>
        </w:numPr>
        <w:spacing w:line="280" w:lineRule="atLeast"/>
        <w:jc w:val="center"/>
        <w:rPr>
          <w:rFonts w:ascii="Calibri" w:hAnsi="Calibri" w:cs="Calibri"/>
          <w:b/>
          <w:sz w:val="20"/>
          <w:szCs w:val="20"/>
        </w:rPr>
      </w:pPr>
      <w:r w:rsidRPr="00DC659D">
        <w:rPr>
          <w:rFonts w:ascii="Calibri" w:hAnsi="Calibri" w:cs="Calibri"/>
          <w:b/>
          <w:sz w:val="20"/>
          <w:szCs w:val="20"/>
        </w:rPr>
        <w:t>Předmět smlouvy</w:t>
      </w:r>
    </w:p>
    <w:p w14:paraId="0325A794" w14:textId="4E6F861F" w:rsidR="00C83BB1" w:rsidRDefault="00C83BB1"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C83BB1">
        <w:rPr>
          <w:rFonts w:cs="Calibri"/>
          <w:sz w:val="20"/>
          <w:szCs w:val="20"/>
        </w:rPr>
        <w:t xml:space="preserve">Účelem </w:t>
      </w:r>
      <w:r>
        <w:rPr>
          <w:rFonts w:cs="Calibri"/>
          <w:sz w:val="20"/>
          <w:szCs w:val="20"/>
        </w:rPr>
        <w:t>této s</w:t>
      </w:r>
      <w:r w:rsidRPr="00C83BB1">
        <w:rPr>
          <w:rFonts w:cs="Calibri"/>
          <w:sz w:val="20"/>
          <w:szCs w:val="20"/>
        </w:rPr>
        <w:t xml:space="preserve">mlouvy je dodávka </w:t>
      </w:r>
      <w:r>
        <w:rPr>
          <w:rFonts w:cs="Calibri"/>
          <w:sz w:val="20"/>
          <w:szCs w:val="20"/>
        </w:rPr>
        <w:t>zařízení</w:t>
      </w:r>
      <w:r w:rsidRPr="00C83BB1">
        <w:rPr>
          <w:rFonts w:cs="Calibri"/>
          <w:sz w:val="20"/>
          <w:szCs w:val="20"/>
        </w:rPr>
        <w:t xml:space="preserve"> včetně jeho implementace a napojení na ostatní infrastrukturu </w:t>
      </w:r>
      <w:r>
        <w:rPr>
          <w:rFonts w:cs="Calibri"/>
          <w:sz w:val="20"/>
          <w:szCs w:val="20"/>
        </w:rPr>
        <w:t>kupujícího</w:t>
      </w:r>
      <w:r w:rsidRPr="00C83BB1">
        <w:rPr>
          <w:rFonts w:cs="Calibri"/>
          <w:sz w:val="20"/>
          <w:szCs w:val="20"/>
        </w:rPr>
        <w:t xml:space="preserve"> a následné předání funkčního kompletu </w:t>
      </w:r>
      <w:r>
        <w:rPr>
          <w:rFonts w:cs="Calibri"/>
          <w:sz w:val="20"/>
          <w:szCs w:val="20"/>
        </w:rPr>
        <w:t>kupujícímu</w:t>
      </w:r>
      <w:r w:rsidRPr="00C83BB1">
        <w:rPr>
          <w:rFonts w:cs="Calibri"/>
          <w:sz w:val="20"/>
          <w:szCs w:val="20"/>
        </w:rPr>
        <w:t xml:space="preserve">, zaškolení administrátorů, uživatelů, rozvoje a podpory. </w:t>
      </w:r>
      <w:r>
        <w:rPr>
          <w:rFonts w:cs="Calibri"/>
          <w:sz w:val="20"/>
          <w:szCs w:val="20"/>
        </w:rPr>
        <w:t xml:space="preserve">Zařízení </w:t>
      </w:r>
      <w:r w:rsidRPr="00C83BB1">
        <w:rPr>
          <w:rFonts w:cs="Calibri"/>
          <w:sz w:val="20"/>
          <w:szCs w:val="20"/>
        </w:rPr>
        <w:t>je určen</w:t>
      </w:r>
      <w:r>
        <w:rPr>
          <w:rFonts w:cs="Calibri"/>
          <w:sz w:val="20"/>
          <w:szCs w:val="20"/>
        </w:rPr>
        <w:t xml:space="preserve">é </w:t>
      </w:r>
      <w:r w:rsidRPr="00C83BB1">
        <w:rPr>
          <w:rFonts w:cs="Calibri"/>
          <w:sz w:val="20"/>
          <w:szCs w:val="20"/>
        </w:rPr>
        <w:t xml:space="preserve">pro </w:t>
      </w:r>
      <w:r>
        <w:rPr>
          <w:rFonts w:cs="Calibri"/>
          <w:sz w:val="20"/>
          <w:szCs w:val="20"/>
        </w:rPr>
        <w:t>kupujícího</w:t>
      </w:r>
      <w:r w:rsidRPr="00C83BB1">
        <w:rPr>
          <w:rFonts w:cs="Calibri"/>
          <w:sz w:val="20"/>
          <w:szCs w:val="20"/>
        </w:rPr>
        <w:t xml:space="preserve"> (město </w:t>
      </w:r>
      <w:r w:rsidR="00393EB1">
        <w:rPr>
          <w:rFonts w:cs="Calibri"/>
          <w:sz w:val="20"/>
          <w:szCs w:val="20"/>
        </w:rPr>
        <w:t>Dobříš</w:t>
      </w:r>
      <w:r w:rsidRPr="00C83BB1">
        <w:rPr>
          <w:rFonts w:cs="Calibri"/>
          <w:sz w:val="20"/>
          <w:szCs w:val="20"/>
        </w:rPr>
        <w:t>) a pro jeho organizace.</w:t>
      </w:r>
    </w:p>
    <w:p w14:paraId="5574C3B5" w14:textId="52E3E0C8" w:rsidR="00104657" w:rsidRPr="00DC659D" w:rsidRDefault="00104657"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 xml:space="preserve">Podkladem pro uzavření této smlouvy je </w:t>
      </w:r>
      <w:r w:rsidRPr="00EC20A2">
        <w:rPr>
          <w:rFonts w:cs="Calibri"/>
          <w:sz w:val="20"/>
          <w:szCs w:val="20"/>
        </w:rPr>
        <w:t xml:space="preserve">nabídka prodávajícího, podaná </w:t>
      </w:r>
      <w:r w:rsidR="00A726EF" w:rsidRPr="00EC20A2">
        <w:rPr>
          <w:rFonts w:cs="Calibri"/>
          <w:sz w:val="20"/>
          <w:szCs w:val="20"/>
        </w:rPr>
        <w:t>v zadávacím řízení</w:t>
      </w:r>
      <w:r w:rsidRPr="00EC20A2">
        <w:rPr>
          <w:rFonts w:cs="Calibri"/>
          <w:sz w:val="20"/>
          <w:szCs w:val="20"/>
        </w:rPr>
        <w:t xml:space="preserve"> nazvaném </w:t>
      </w:r>
      <w:bookmarkStart w:id="2" w:name="_Hlk133499437"/>
      <w:r w:rsidR="00EC20A2" w:rsidRPr="00EC20A2">
        <w:rPr>
          <w:rFonts w:cs="Calibri"/>
          <w:b/>
          <w:bCs/>
          <w:sz w:val="20"/>
          <w:szCs w:val="20"/>
        </w:rPr>
        <w:t>„</w:t>
      </w:r>
      <w:r w:rsidR="00393EB1" w:rsidRPr="00393EB1">
        <w:rPr>
          <w:rFonts w:cs="Calibri"/>
          <w:b/>
          <w:bCs/>
          <w:sz w:val="20"/>
          <w:szCs w:val="20"/>
        </w:rPr>
        <w:t>V</w:t>
      </w:r>
      <w:r w:rsidR="00393EB1">
        <w:rPr>
          <w:rFonts w:cs="Calibri"/>
          <w:b/>
          <w:bCs/>
          <w:sz w:val="20"/>
          <w:szCs w:val="20"/>
        </w:rPr>
        <w:t> </w:t>
      </w:r>
      <w:r w:rsidR="00393EB1" w:rsidRPr="00393EB1">
        <w:rPr>
          <w:rFonts w:cs="Calibri"/>
          <w:b/>
          <w:bCs/>
          <w:sz w:val="20"/>
          <w:szCs w:val="20"/>
        </w:rPr>
        <w:t xml:space="preserve">00703 – </w:t>
      </w:r>
      <w:r w:rsidR="00393EB1">
        <w:rPr>
          <w:rFonts w:cs="Calibri"/>
          <w:b/>
          <w:bCs/>
          <w:sz w:val="20"/>
          <w:szCs w:val="20"/>
        </w:rPr>
        <w:t>Bezpečnost datového centra města Dobříš</w:t>
      </w:r>
      <w:ins w:id="3" w:author="Nikola Paříková" w:date="2024-05-21T12:48:00Z" w16du:dateUtc="2024-05-21T10:48:00Z">
        <w:r w:rsidR="00916789">
          <w:rPr>
            <w:rFonts w:cs="Calibri"/>
            <w:b/>
            <w:bCs/>
            <w:sz w:val="20"/>
            <w:szCs w:val="20"/>
          </w:rPr>
          <w:t xml:space="preserve"> – nové vyhlášení</w:t>
        </w:r>
      </w:ins>
      <w:r w:rsidR="00EC20A2" w:rsidRPr="00EC20A2">
        <w:rPr>
          <w:rFonts w:cs="Calibri"/>
          <w:b/>
          <w:bCs/>
          <w:sz w:val="20"/>
          <w:szCs w:val="20"/>
        </w:rPr>
        <w:t>“</w:t>
      </w:r>
      <w:bookmarkEnd w:id="2"/>
      <w:r w:rsidR="00A726EF" w:rsidRPr="00EC20A2">
        <w:rPr>
          <w:rFonts w:cs="Calibri"/>
          <w:b/>
          <w:sz w:val="20"/>
          <w:szCs w:val="20"/>
        </w:rPr>
        <w:t xml:space="preserve">, část </w:t>
      </w:r>
      <w:r w:rsidR="00393EB1">
        <w:rPr>
          <w:rFonts w:cs="Calibri"/>
          <w:b/>
          <w:sz w:val="20"/>
          <w:szCs w:val="20"/>
        </w:rPr>
        <w:t>5</w:t>
      </w:r>
      <w:r w:rsidR="00ED2005" w:rsidRPr="00EC20A2">
        <w:rPr>
          <w:rFonts w:cs="Calibri"/>
          <w:sz w:val="20"/>
          <w:szCs w:val="20"/>
        </w:rPr>
        <w:t xml:space="preserve"> </w:t>
      </w:r>
      <w:r w:rsidR="007A4273" w:rsidRPr="00EC20A2">
        <w:rPr>
          <w:rFonts w:cs="Calibri"/>
          <w:sz w:val="20"/>
          <w:szCs w:val="20"/>
        </w:rPr>
        <w:t>(</w:t>
      </w:r>
      <w:r w:rsidRPr="00EC20A2">
        <w:rPr>
          <w:rFonts w:cs="Calibri"/>
          <w:sz w:val="20"/>
          <w:szCs w:val="20"/>
        </w:rPr>
        <w:t>dále</w:t>
      </w:r>
      <w:r w:rsidRPr="00DC659D">
        <w:rPr>
          <w:rFonts w:cs="Calibri"/>
          <w:sz w:val="20"/>
          <w:szCs w:val="20"/>
        </w:rPr>
        <w:t xml:space="preserve"> jen „</w:t>
      </w:r>
      <w:r w:rsidR="00A726EF">
        <w:rPr>
          <w:rFonts w:cs="Calibri"/>
          <w:sz w:val="20"/>
          <w:szCs w:val="20"/>
        </w:rPr>
        <w:t>Veřejná zakázka</w:t>
      </w:r>
      <w:r w:rsidRPr="00DC659D">
        <w:rPr>
          <w:rFonts w:cs="Calibri"/>
          <w:sz w:val="20"/>
          <w:szCs w:val="20"/>
        </w:rPr>
        <w:t xml:space="preserve">“), zadávaném </w:t>
      </w:r>
      <w:r w:rsidR="00A726EF" w:rsidRPr="00A726EF">
        <w:rPr>
          <w:rFonts w:cs="Calibri"/>
          <w:sz w:val="20"/>
          <w:szCs w:val="20"/>
        </w:rPr>
        <w:t xml:space="preserve">přiměřeně dle Metodického pokynu pro oblast zadávání zakázek pro programové období </w:t>
      </w:r>
      <w:proofErr w:type="gramStart"/>
      <w:r w:rsidR="00A726EF" w:rsidRPr="00A726EF">
        <w:rPr>
          <w:rFonts w:cs="Calibri"/>
          <w:sz w:val="20"/>
          <w:szCs w:val="20"/>
        </w:rPr>
        <w:t>2021 – 2027</w:t>
      </w:r>
      <w:proofErr w:type="gramEnd"/>
      <w:r w:rsidR="00A726EF" w:rsidRPr="00A726EF">
        <w:rPr>
          <w:rFonts w:cs="Calibri"/>
          <w:sz w:val="20"/>
          <w:szCs w:val="20"/>
        </w:rPr>
        <w:t xml:space="preserve"> vydaného Ministerstvem pro místní rozvoj (dále jen „Pravidla“) a dle § 56 zákona č. 134/2016 Sb., o</w:t>
      </w:r>
      <w:r w:rsidR="00393EB1">
        <w:rPr>
          <w:rFonts w:cs="Calibri"/>
          <w:sz w:val="20"/>
          <w:szCs w:val="20"/>
        </w:rPr>
        <w:t> </w:t>
      </w:r>
      <w:r w:rsidR="00A726EF" w:rsidRPr="00A726EF">
        <w:rPr>
          <w:rFonts w:cs="Calibri"/>
          <w:sz w:val="20"/>
          <w:szCs w:val="20"/>
        </w:rPr>
        <w:t>zadávání veřejných zakázek, v platném znění</w:t>
      </w:r>
      <w:r w:rsidR="00400471" w:rsidRPr="00DC659D">
        <w:rPr>
          <w:rFonts w:cs="Calibri"/>
          <w:sz w:val="20"/>
          <w:szCs w:val="20"/>
        </w:rPr>
        <w:t>.</w:t>
      </w:r>
    </w:p>
    <w:p w14:paraId="7B84D71C" w14:textId="77777777" w:rsidR="00104657" w:rsidRPr="00DC659D" w:rsidRDefault="00104657" w:rsidP="00400471">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Touto smlouvou se prodávající zavazuje dodat za podmínek v ní sjednaných kupujícímu zboží, uvedené v článku 3. této smlouvy a převést na něj vlastnické právo k tomuto zboží.</w:t>
      </w:r>
    </w:p>
    <w:p w14:paraId="323D3DA4" w14:textId="77777777" w:rsidR="00104657" w:rsidRPr="00DC659D" w:rsidRDefault="00104657" w:rsidP="00BC686A">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Kupující se zavazuje zboží převzít a zaplatit za něj sjednanou kupní cenu způsobem a v termínu stanoveném touto smlouvou.</w:t>
      </w:r>
    </w:p>
    <w:p w14:paraId="3212E774" w14:textId="31C1E93B" w:rsidR="00A726EF" w:rsidRPr="00A726EF" w:rsidRDefault="00104657" w:rsidP="00393EB1">
      <w:pPr>
        <w:pStyle w:val="Bezmezer"/>
        <w:numPr>
          <w:ilvl w:val="1"/>
          <w:numId w:val="4"/>
        </w:numPr>
        <w:tabs>
          <w:tab w:val="clear" w:pos="360"/>
          <w:tab w:val="num" w:pos="540"/>
          <w:tab w:val="left" w:pos="2410"/>
        </w:tabs>
        <w:spacing w:line="280" w:lineRule="atLeast"/>
        <w:ind w:left="540" w:hanging="540"/>
        <w:jc w:val="both"/>
        <w:rPr>
          <w:rFonts w:cs="Calibri"/>
          <w:sz w:val="20"/>
          <w:szCs w:val="20"/>
        </w:rPr>
      </w:pPr>
      <w:r w:rsidRPr="00DC659D">
        <w:rPr>
          <w:rFonts w:cs="Calibri"/>
          <w:sz w:val="20"/>
          <w:szCs w:val="20"/>
        </w:rPr>
        <w:t xml:space="preserve">Předmět plnění bude </w:t>
      </w:r>
      <w:r w:rsidR="00400471" w:rsidRPr="00DC659D">
        <w:rPr>
          <w:rFonts w:cs="Calibri"/>
          <w:sz w:val="20"/>
          <w:szCs w:val="20"/>
        </w:rPr>
        <w:t>spolu</w:t>
      </w:r>
      <w:r w:rsidRPr="00DC659D">
        <w:rPr>
          <w:rFonts w:cs="Calibri"/>
          <w:sz w:val="20"/>
          <w:szCs w:val="20"/>
        </w:rPr>
        <w:t>financován z</w:t>
      </w:r>
      <w:r w:rsidR="00A726EF" w:rsidRPr="00A726EF">
        <w:rPr>
          <w:rFonts w:cs="Calibri"/>
          <w:sz w:val="20"/>
          <w:szCs w:val="20"/>
        </w:rPr>
        <w:t xml:space="preserve"> dotačního projektu </w:t>
      </w:r>
      <w:r w:rsidR="00EC20A2" w:rsidRPr="00CF38E2">
        <w:rPr>
          <w:rFonts w:cs="Calibri"/>
          <w:b/>
          <w:bCs/>
          <w:sz w:val="20"/>
          <w:szCs w:val="20"/>
        </w:rPr>
        <w:t>„</w:t>
      </w:r>
      <w:r w:rsidR="00393EB1" w:rsidRPr="00CF38E2">
        <w:rPr>
          <w:rFonts w:cs="Calibri"/>
          <w:b/>
          <w:bCs/>
          <w:sz w:val="20"/>
          <w:szCs w:val="20"/>
        </w:rPr>
        <w:t>Bezpečnost datového centra města Dobříš</w:t>
      </w:r>
      <w:r w:rsidR="00EC20A2" w:rsidRPr="00CF38E2">
        <w:rPr>
          <w:rFonts w:cs="Calibri"/>
          <w:b/>
          <w:bCs/>
          <w:sz w:val="20"/>
          <w:szCs w:val="20"/>
        </w:rPr>
        <w:t>“</w:t>
      </w:r>
      <w:r w:rsidR="00A726EF" w:rsidRPr="00A726EF">
        <w:rPr>
          <w:rFonts w:cs="Calibri"/>
          <w:sz w:val="20"/>
          <w:szCs w:val="20"/>
        </w:rPr>
        <w:t xml:space="preserve">, registrační číslo projektu: </w:t>
      </w:r>
      <w:r w:rsidR="00393EB1" w:rsidRPr="00CF38E2">
        <w:rPr>
          <w:rFonts w:cs="Calibri"/>
          <w:b/>
          <w:bCs/>
          <w:sz w:val="20"/>
          <w:szCs w:val="20"/>
        </w:rPr>
        <w:t>CZ.06.01.01/00/22_004/0000230</w:t>
      </w:r>
      <w:r w:rsidR="00A726EF">
        <w:rPr>
          <w:rFonts w:cs="Calibri"/>
          <w:sz w:val="20"/>
          <w:szCs w:val="20"/>
        </w:rPr>
        <w:t xml:space="preserve">, </w:t>
      </w:r>
      <w:r w:rsidR="00A726EF" w:rsidRPr="00A726EF">
        <w:rPr>
          <w:rFonts w:cs="Calibri"/>
          <w:sz w:val="20"/>
          <w:szCs w:val="20"/>
        </w:rPr>
        <w:t>financov</w:t>
      </w:r>
      <w:r w:rsidR="00A726EF">
        <w:rPr>
          <w:rFonts w:cs="Calibri"/>
          <w:sz w:val="20"/>
          <w:szCs w:val="20"/>
        </w:rPr>
        <w:t>a</w:t>
      </w:r>
      <w:r w:rsidR="00A726EF" w:rsidRPr="00A726EF">
        <w:rPr>
          <w:rFonts w:cs="Calibri"/>
          <w:sz w:val="20"/>
          <w:szCs w:val="20"/>
        </w:rPr>
        <w:t>n</w:t>
      </w:r>
      <w:r w:rsidR="00A726EF">
        <w:rPr>
          <w:rFonts w:cs="Calibri"/>
          <w:sz w:val="20"/>
          <w:szCs w:val="20"/>
        </w:rPr>
        <w:t>ého</w:t>
      </w:r>
      <w:r w:rsidR="00A726EF" w:rsidRPr="00A726EF">
        <w:rPr>
          <w:rFonts w:cs="Calibri"/>
          <w:sz w:val="20"/>
          <w:szCs w:val="20"/>
        </w:rPr>
        <w:t xml:space="preserve"> z IROP </w:t>
      </w:r>
      <w:r w:rsidR="00CF38E2">
        <w:rPr>
          <w:rFonts w:cs="Calibri"/>
          <w:sz w:val="20"/>
          <w:szCs w:val="20"/>
        </w:rPr>
        <w:t>(</w:t>
      </w:r>
      <w:r w:rsidR="00EC20A2">
        <w:rPr>
          <w:rFonts w:cs="Calibri"/>
          <w:sz w:val="20"/>
          <w:szCs w:val="20"/>
        </w:rPr>
        <w:t xml:space="preserve">dále </w:t>
      </w:r>
      <w:r w:rsidR="00A726EF">
        <w:rPr>
          <w:rFonts w:cs="Calibri"/>
          <w:sz w:val="20"/>
          <w:szCs w:val="20"/>
        </w:rPr>
        <w:t>jen „Projekt“</w:t>
      </w:r>
      <w:r w:rsidR="00CF38E2">
        <w:rPr>
          <w:rFonts w:cs="Calibri"/>
          <w:sz w:val="20"/>
          <w:szCs w:val="20"/>
        </w:rPr>
        <w:t>)</w:t>
      </w:r>
      <w:r w:rsidR="00A726EF">
        <w:rPr>
          <w:rFonts w:cs="Calibri"/>
          <w:sz w:val="20"/>
          <w:szCs w:val="20"/>
        </w:rPr>
        <w:t>.</w:t>
      </w:r>
    </w:p>
    <w:p w14:paraId="241CD9CA" w14:textId="77777777" w:rsidR="00EC20A2" w:rsidRDefault="00EC20A2" w:rsidP="00A726EF">
      <w:pPr>
        <w:pStyle w:val="Bezmezer"/>
        <w:spacing w:line="280" w:lineRule="atLeast"/>
        <w:ind w:left="360"/>
        <w:jc w:val="both"/>
        <w:rPr>
          <w:rFonts w:cs="Calibri"/>
          <w:b/>
          <w:sz w:val="20"/>
          <w:szCs w:val="20"/>
        </w:rPr>
      </w:pPr>
    </w:p>
    <w:p w14:paraId="7108B5FE" w14:textId="77777777" w:rsidR="00CF38E2" w:rsidRPr="00CB21A0" w:rsidRDefault="00CF38E2" w:rsidP="00A726EF">
      <w:pPr>
        <w:pStyle w:val="Bezmezer"/>
        <w:spacing w:line="280" w:lineRule="atLeast"/>
        <w:ind w:left="360"/>
        <w:jc w:val="both"/>
        <w:rPr>
          <w:rFonts w:cs="Calibri"/>
          <w:b/>
          <w:sz w:val="20"/>
          <w:szCs w:val="20"/>
        </w:rPr>
      </w:pPr>
    </w:p>
    <w:p w14:paraId="3DDDBEC9" w14:textId="77777777" w:rsidR="00104657" w:rsidRPr="00DC659D" w:rsidRDefault="00104657" w:rsidP="00400471">
      <w:pPr>
        <w:pStyle w:val="Bezmezer"/>
        <w:spacing w:line="280" w:lineRule="atLeast"/>
        <w:ind w:left="360"/>
        <w:jc w:val="center"/>
        <w:rPr>
          <w:rFonts w:cs="Calibri"/>
          <w:b/>
          <w:sz w:val="20"/>
          <w:szCs w:val="20"/>
        </w:rPr>
      </w:pPr>
      <w:r w:rsidRPr="00DC659D">
        <w:rPr>
          <w:rFonts w:cs="Calibri"/>
          <w:b/>
          <w:sz w:val="20"/>
          <w:szCs w:val="20"/>
        </w:rPr>
        <w:lastRenderedPageBreak/>
        <w:t>3</w:t>
      </w:r>
      <w:r w:rsidRPr="00DC659D">
        <w:rPr>
          <w:rFonts w:eastAsia="Batang" w:cs="Calibri"/>
          <w:b/>
          <w:sz w:val="20"/>
          <w:szCs w:val="20"/>
          <w:lang w:eastAsia="cs-CZ"/>
        </w:rPr>
        <w:t xml:space="preserve">. Předmět </w:t>
      </w:r>
      <w:r w:rsidR="007A4273" w:rsidRPr="00DC659D">
        <w:rPr>
          <w:rFonts w:eastAsia="Batang" w:cs="Calibri"/>
          <w:b/>
          <w:sz w:val="20"/>
          <w:szCs w:val="20"/>
          <w:lang w:eastAsia="cs-CZ"/>
        </w:rPr>
        <w:t>koupě</w:t>
      </w:r>
    </w:p>
    <w:p w14:paraId="66EE3917" w14:textId="2C96E2C1" w:rsidR="00104657" w:rsidRPr="008A1E9C" w:rsidRDefault="00400471" w:rsidP="008A1E9C">
      <w:pPr>
        <w:pStyle w:val="Zkladntext"/>
        <w:numPr>
          <w:ilvl w:val="0"/>
          <w:numId w:val="5"/>
        </w:numPr>
        <w:tabs>
          <w:tab w:val="clear" w:pos="720"/>
        </w:tabs>
        <w:spacing w:line="280" w:lineRule="atLeast"/>
        <w:ind w:left="567" w:hanging="567"/>
        <w:jc w:val="both"/>
        <w:rPr>
          <w:rFonts w:ascii="Calibri" w:hAnsi="Calibri" w:cs="Calibri"/>
          <w:b/>
          <w:bCs/>
        </w:rPr>
      </w:pPr>
      <w:r w:rsidRPr="004370D2">
        <w:rPr>
          <w:rFonts w:ascii="Calibri" w:hAnsi="Calibri" w:cs="Calibri"/>
        </w:rPr>
        <w:t xml:space="preserve">Předmětem </w:t>
      </w:r>
      <w:r w:rsidR="004370D2" w:rsidRPr="004370D2">
        <w:rPr>
          <w:rFonts w:ascii="Calibri" w:hAnsi="Calibri" w:cs="Calibri"/>
        </w:rPr>
        <w:t xml:space="preserve">smlouvy je dodávka </w:t>
      </w:r>
      <w:r w:rsidR="00EE6E54">
        <w:rPr>
          <w:rFonts w:ascii="Calibri" w:hAnsi="Calibri" w:cs="Calibri"/>
          <w:b/>
          <w:bCs/>
        </w:rPr>
        <w:t>zálohovacího diskového úložiště</w:t>
      </w:r>
      <w:r w:rsidR="004370D2" w:rsidRPr="008A1E9C">
        <w:rPr>
          <w:rFonts w:ascii="Calibri" w:hAnsi="Calibri" w:cs="Calibri"/>
        </w:rPr>
        <w:t>, je</w:t>
      </w:r>
      <w:r w:rsidR="00EC20A2">
        <w:rPr>
          <w:rFonts w:ascii="Calibri" w:hAnsi="Calibri" w:cs="Calibri"/>
        </w:rPr>
        <w:t>hož</w:t>
      </w:r>
      <w:r w:rsidR="00A142F0" w:rsidRPr="008A1E9C">
        <w:rPr>
          <w:rFonts w:ascii="Calibri" w:hAnsi="Calibri" w:cs="Calibri"/>
        </w:rPr>
        <w:t xml:space="preserve"> </w:t>
      </w:r>
      <w:r w:rsidR="00E8152A" w:rsidRPr="008A1E9C">
        <w:rPr>
          <w:rFonts w:ascii="Calibri" w:hAnsi="Calibri" w:cs="Calibri"/>
        </w:rPr>
        <w:t>specifikace včetně technických parametrů je uvedena v příloze č. 1 této smlouvy (dále jen „zboží“).</w:t>
      </w:r>
    </w:p>
    <w:p w14:paraId="5C110C95" w14:textId="77777777" w:rsidR="00104657" w:rsidRPr="00DC659D" w:rsidRDefault="00104657" w:rsidP="00DE7A41">
      <w:pPr>
        <w:pStyle w:val="Zkladntext"/>
        <w:numPr>
          <w:ilvl w:val="0"/>
          <w:numId w:val="5"/>
        </w:numPr>
        <w:tabs>
          <w:tab w:val="clear" w:pos="720"/>
        </w:tabs>
        <w:spacing w:line="280" w:lineRule="atLeast"/>
        <w:ind w:left="540" w:hanging="540"/>
        <w:jc w:val="both"/>
        <w:rPr>
          <w:rFonts w:ascii="Calibri" w:hAnsi="Calibri" w:cs="Calibri"/>
        </w:rPr>
      </w:pPr>
      <w:r w:rsidRPr="00DC659D">
        <w:rPr>
          <w:rFonts w:ascii="Calibri" w:hAnsi="Calibri" w:cs="Calibri"/>
        </w:rPr>
        <w:t xml:space="preserve">Součástí předmětu </w:t>
      </w:r>
      <w:r w:rsidR="00180929" w:rsidRPr="00DC659D">
        <w:rPr>
          <w:rFonts w:ascii="Calibri" w:hAnsi="Calibri" w:cs="Calibri"/>
        </w:rPr>
        <w:t>koupě</w:t>
      </w:r>
      <w:r w:rsidRPr="00DC659D">
        <w:rPr>
          <w:rFonts w:ascii="Calibri" w:hAnsi="Calibri" w:cs="Calibri"/>
        </w:rPr>
        <w:t xml:space="preserve"> jsou i veškeré doklady požadované právními předpisy k používání předmětu </w:t>
      </w:r>
      <w:r w:rsidR="007A4273" w:rsidRPr="00DC659D">
        <w:rPr>
          <w:rFonts w:ascii="Calibri" w:hAnsi="Calibri" w:cs="Calibri"/>
        </w:rPr>
        <w:t>koupě</w:t>
      </w:r>
      <w:r w:rsidRPr="00DC659D">
        <w:rPr>
          <w:rFonts w:ascii="Calibri" w:hAnsi="Calibri" w:cs="Calibri"/>
        </w:rPr>
        <w:t xml:space="preserve"> - zboží. Prodávající prohlašuje, že předmět </w:t>
      </w:r>
      <w:r w:rsidR="007A4273" w:rsidRPr="00DC659D">
        <w:rPr>
          <w:rFonts w:ascii="Calibri" w:hAnsi="Calibri" w:cs="Calibri"/>
        </w:rPr>
        <w:t>koupě</w:t>
      </w:r>
      <w:r w:rsidRPr="00DC659D">
        <w:rPr>
          <w:rFonts w:ascii="Calibri" w:hAnsi="Calibri" w:cs="Calibri"/>
        </w:rPr>
        <w:t xml:space="preserve"> splňuje veškeré podmínky stanovené právními předpisy k</w:t>
      </w:r>
      <w:r w:rsidR="007A4273" w:rsidRPr="00DC659D">
        <w:rPr>
          <w:rFonts w:ascii="Calibri" w:hAnsi="Calibri" w:cs="Calibri"/>
        </w:rPr>
        <w:t xml:space="preserve"> jeho </w:t>
      </w:r>
      <w:r w:rsidRPr="00DC659D">
        <w:rPr>
          <w:rFonts w:ascii="Calibri" w:hAnsi="Calibri" w:cs="Calibri"/>
        </w:rPr>
        <w:t xml:space="preserve">používání, a že kupujícímu předá veškeré doklady potřebné k provozování předmětu </w:t>
      </w:r>
      <w:r w:rsidR="007A4273" w:rsidRPr="00DC659D">
        <w:rPr>
          <w:rFonts w:ascii="Calibri" w:hAnsi="Calibri" w:cs="Calibri"/>
        </w:rPr>
        <w:t>koupě</w:t>
      </w:r>
      <w:r w:rsidRPr="00DC659D">
        <w:rPr>
          <w:rFonts w:ascii="Calibri" w:hAnsi="Calibri" w:cs="Calibri"/>
        </w:rPr>
        <w:t>, za což kupujícímu ručí.</w:t>
      </w:r>
    </w:p>
    <w:p w14:paraId="151C992E" w14:textId="77777777" w:rsidR="00104657" w:rsidRPr="00DC659D" w:rsidRDefault="00104657" w:rsidP="00BC686A">
      <w:pPr>
        <w:pStyle w:val="Zkladntext"/>
        <w:numPr>
          <w:ilvl w:val="0"/>
          <w:numId w:val="5"/>
        </w:numPr>
        <w:tabs>
          <w:tab w:val="clear" w:pos="720"/>
        </w:tabs>
        <w:spacing w:after="0" w:line="280" w:lineRule="atLeast"/>
        <w:ind w:left="540" w:hanging="540"/>
        <w:jc w:val="both"/>
        <w:rPr>
          <w:rFonts w:ascii="Calibri" w:hAnsi="Calibri" w:cs="Calibri"/>
          <w:u w:val="single"/>
        </w:rPr>
      </w:pPr>
      <w:r w:rsidRPr="00DC659D">
        <w:rPr>
          <w:rFonts w:ascii="Calibri" w:hAnsi="Calibri" w:cs="Calibri"/>
          <w:u w:val="single"/>
        </w:rPr>
        <w:t xml:space="preserve">Předmětem </w:t>
      </w:r>
      <w:r w:rsidR="007A4273" w:rsidRPr="00DC659D">
        <w:rPr>
          <w:rFonts w:ascii="Calibri" w:hAnsi="Calibri" w:cs="Calibri"/>
          <w:u w:val="single"/>
        </w:rPr>
        <w:t>koupě</w:t>
      </w:r>
      <w:r w:rsidRPr="00DC659D">
        <w:rPr>
          <w:rFonts w:ascii="Calibri" w:hAnsi="Calibri" w:cs="Calibri"/>
          <w:u w:val="single"/>
        </w:rPr>
        <w:t xml:space="preserve"> dle této smlouvy je dále:</w:t>
      </w:r>
    </w:p>
    <w:p w14:paraId="052D4684" w14:textId="77777777" w:rsidR="003E5FD5" w:rsidRDefault="003E5FD5" w:rsidP="008E596A">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doprava do místa plnění,</w:t>
      </w:r>
    </w:p>
    <w:p w14:paraId="34F6F066" w14:textId="1ED8FBE7" w:rsidR="003E5FD5" w:rsidRPr="000C0912" w:rsidRDefault="000C0912" w:rsidP="000C0912">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implementace</w:t>
      </w:r>
      <w:r>
        <w:rPr>
          <w:rFonts w:ascii="Calibri" w:hAnsi="Calibri" w:cs="Calibri"/>
          <w:sz w:val="20"/>
          <w:szCs w:val="20"/>
        </w:rPr>
        <w:t xml:space="preserve">, tj. </w:t>
      </w:r>
      <w:r w:rsidRPr="000C0912">
        <w:rPr>
          <w:rFonts w:ascii="Calibri" w:hAnsi="Calibri" w:cs="Calibri"/>
          <w:sz w:val="20"/>
          <w:szCs w:val="20"/>
        </w:rPr>
        <w:t xml:space="preserve">veškeré nezbytné práce </w:t>
      </w:r>
      <w:r>
        <w:rPr>
          <w:rFonts w:ascii="Calibri" w:hAnsi="Calibri" w:cs="Calibri"/>
          <w:sz w:val="20"/>
          <w:szCs w:val="20"/>
        </w:rPr>
        <w:t>jejichž</w:t>
      </w:r>
      <w:r w:rsidRPr="000C0912">
        <w:rPr>
          <w:rFonts w:ascii="Calibri" w:hAnsi="Calibri" w:cs="Calibri"/>
          <w:sz w:val="20"/>
          <w:szCs w:val="20"/>
        </w:rPr>
        <w:t xml:space="preserve"> smyslem je zprovozněn</w:t>
      </w:r>
      <w:r>
        <w:rPr>
          <w:rFonts w:ascii="Calibri" w:hAnsi="Calibri" w:cs="Calibri"/>
          <w:sz w:val="20"/>
          <w:szCs w:val="20"/>
        </w:rPr>
        <w:t>í</w:t>
      </w:r>
      <w:r w:rsidRPr="000C0912">
        <w:rPr>
          <w:rFonts w:ascii="Calibri" w:hAnsi="Calibri" w:cs="Calibri"/>
          <w:sz w:val="20"/>
          <w:szCs w:val="20"/>
        </w:rPr>
        <w:t xml:space="preserve"> včetně zapojení do stávajícího prostředí</w:t>
      </w:r>
      <w:r>
        <w:rPr>
          <w:rFonts w:ascii="Calibri" w:hAnsi="Calibri" w:cs="Calibri"/>
          <w:sz w:val="20"/>
          <w:szCs w:val="20"/>
        </w:rPr>
        <w:t xml:space="preserve"> kupujícího</w:t>
      </w:r>
      <w:r w:rsidRPr="000C0912">
        <w:rPr>
          <w:rFonts w:ascii="Calibri" w:hAnsi="Calibri" w:cs="Calibri"/>
          <w:sz w:val="20"/>
          <w:szCs w:val="20"/>
        </w:rPr>
        <w:t xml:space="preserve"> tak, aby je </w:t>
      </w:r>
      <w:r>
        <w:rPr>
          <w:rFonts w:ascii="Calibri" w:hAnsi="Calibri" w:cs="Calibri"/>
          <w:sz w:val="20"/>
          <w:szCs w:val="20"/>
        </w:rPr>
        <w:t>kupující</w:t>
      </w:r>
      <w:r w:rsidRPr="000C0912">
        <w:rPr>
          <w:rFonts w:ascii="Calibri" w:hAnsi="Calibri" w:cs="Calibri"/>
          <w:sz w:val="20"/>
          <w:szCs w:val="20"/>
        </w:rPr>
        <w:t xml:space="preserve"> mohl užívat obvyklým způsobem</w:t>
      </w:r>
      <w:r w:rsidR="00FD104E">
        <w:rPr>
          <w:rFonts w:ascii="Calibri" w:hAnsi="Calibri" w:cs="Calibri"/>
          <w:sz w:val="20"/>
          <w:szCs w:val="20"/>
        </w:rPr>
        <w:t xml:space="preserve"> (dále jen „implementace“)</w:t>
      </w:r>
      <w:r>
        <w:rPr>
          <w:rFonts w:ascii="Calibri" w:hAnsi="Calibri" w:cs="Calibri"/>
          <w:sz w:val="20"/>
          <w:szCs w:val="20"/>
        </w:rPr>
        <w:t>,</w:t>
      </w:r>
    </w:p>
    <w:p w14:paraId="14AE8213" w14:textId="3A609D91" w:rsidR="005E2118" w:rsidRDefault="003E5FD5" w:rsidP="00E04E3B">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předání průvodní dokumentace</w:t>
      </w:r>
      <w:r w:rsidR="000C0912">
        <w:rPr>
          <w:rFonts w:ascii="Calibri" w:hAnsi="Calibri" w:cs="Calibri"/>
          <w:sz w:val="20"/>
          <w:szCs w:val="20"/>
        </w:rPr>
        <w:t>,</w:t>
      </w:r>
    </w:p>
    <w:p w14:paraId="3CE5B6A4" w14:textId="5CEC3E9A" w:rsidR="001B3BC3" w:rsidRDefault="001B3BC3"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zaškolení </w:t>
      </w:r>
      <w:r w:rsidR="006D4BE5">
        <w:rPr>
          <w:rFonts w:ascii="Calibri" w:hAnsi="Calibri" w:cs="Calibri"/>
          <w:sz w:val="20"/>
          <w:szCs w:val="20"/>
        </w:rPr>
        <w:t>kupujícího</w:t>
      </w:r>
    </w:p>
    <w:p w14:paraId="6F6EE341" w14:textId="24CBFE20" w:rsidR="006D4BE5" w:rsidRDefault="006D4BE5"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součinnost při penetračních testech a </w:t>
      </w:r>
      <w:r w:rsidR="004E3951">
        <w:rPr>
          <w:rFonts w:ascii="Calibri" w:hAnsi="Calibri" w:cs="Calibri"/>
          <w:sz w:val="20"/>
          <w:szCs w:val="20"/>
        </w:rPr>
        <w:t xml:space="preserve">odstranění </w:t>
      </w:r>
      <w:r w:rsidR="004E3951" w:rsidRPr="00034F87">
        <w:rPr>
          <w:rFonts w:ascii="Calibri" w:hAnsi="Calibri" w:cs="Calibri"/>
          <w:sz w:val="20"/>
          <w:szCs w:val="20"/>
        </w:rPr>
        <w:t>chyb bránící užívání dle účelu smlouvy</w:t>
      </w:r>
      <w:r w:rsidR="004E3951">
        <w:rPr>
          <w:rFonts w:ascii="Calibri" w:hAnsi="Calibri" w:cs="Calibri"/>
          <w:sz w:val="20"/>
          <w:szCs w:val="20"/>
        </w:rPr>
        <w:t xml:space="preserve"> zjištěných při testech</w:t>
      </w:r>
    </w:p>
    <w:p w14:paraId="53026C52" w14:textId="6668BABF" w:rsidR="000420B9" w:rsidRPr="00EC20A2" w:rsidRDefault="000C0912" w:rsidP="00BC686A">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 xml:space="preserve">nezbytná </w:t>
      </w:r>
      <w:r>
        <w:rPr>
          <w:rFonts w:ascii="Calibri" w:hAnsi="Calibri" w:cs="Calibri"/>
          <w:sz w:val="20"/>
          <w:szCs w:val="20"/>
        </w:rPr>
        <w:t xml:space="preserve">technická </w:t>
      </w:r>
      <w:r w:rsidRPr="000C0912">
        <w:rPr>
          <w:rFonts w:ascii="Calibri" w:hAnsi="Calibri" w:cs="Calibri"/>
          <w:sz w:val="20"/>
          <w:szCs w:val="20"/>
        </w:rPr>
        <w:t>podpora po dobu udržitelnosti</w:t>
      </w:r>
      <w:r w:rsidR="00A56DD1">
        <w:rPr>
          <w:rFonts w:ascii="Calibri" w:hAnsi="Calibri" w:cs="Calibri"/>
          <w:sz w:val="20"/>
          <w:szCs w:val="20"/>
        </w:rPr>
        <w:t xml:space="preserve"> Projektu</w:t>
      </w:r>
      <w:r w:rsidRPr="000C0912">
        <w:rPr>
          <w:rFonts w:ascii="Calibri" w:hAnsi="Calibri" w:cs="Calibri"/>
          <w:sz w:val="20"/>
          <w:szCs w:val="20"/>
        </w:rPr>
        <w:t>, která činí 5 let od data předání do provozu</w:t>
      </w:r>
      <w:r>
        <w:rPr>
          <w:rFonts w:ascii="Calibri" w:hAnsi="Calibri" w:cs="Calibri"/>
          <w:sz w:val="20"/>
          <w:szCs w:val="20"/>
        </w:rPr>
        <w:t>.</w:t>
      </w:r>
      <w:r w:rsidRPr="000C0912">
        <w:rPr>
          <w:rFonts w:ascii="Calibri" w:hAnsi="Calibri" w:cs="Calibri"/>
          <w:sz w:val="20"/>
          <w:szCs w:val="20"/>
        </w:rPr>
        <w:t xml:space="preserve"> </w:t>
      </w:r>
      <w:r>
        <w:rPr>
          <w:rFonts w:ascii="Calibri" w:hAnsi="Calibri" w:cs="Calibri"/>
          <w:sz w:val="20"/>
          <w:szCs w:val="20"/>
        </w:rPr>
        <w:t xml:space="preserve">Technická podpora zahrnuje </w:t>
      </w:r>
      <w:r w:rsidR="00927E6A">
        <w:rPr>
          <w:rFonts w:ascii="Calibri" w:hAnsi="Calibri" w:cs="Calibri"/>
          <w:sz w:val="20"/>
          <w:szCs w:val="20"/>
        </w:rPr>
        <w:t>zejména</w:t>
      </w:r>
      <w:r w:rsidRPr="000C0912">
        <w:rPr>
          <w:rFonts w:ascii="Calibri" w:hAnsi="Calibri" w:cs="Calibri"/>
          <w:sz w:val="20"/>
          <w:szCs w:val="20"/>
        </w:rPr>
        <w:t xml:space="preserve"> aktualizace SW, </w:t>
      </w:r>
      <w:proofErr w:type="spellStart"/>
      <w:r w:rsidRPr="000C0912">
        <w:rPr>
          <w:rFonts w:ascii="Calibri" w:hAnsi="Calibri" w:cs="Calibri"/>
          <w:sz w:val="20"/>
          <w:szCs w:val="20"/>
        </w:rPr>
        <w:t>maint</w:t>
      </w:r>
      <w:r>
        <w:rPr>
          <w:rFonts w:ascii="Calibri" w:hAnsi="Calibri" w:cs="Calibri"/>
          <w:sz w:val="20"/>
          <w:szCs w:val="20"/>
        </w:rPr>
        <w:t>e</w:t>
      </w:r>
      <w:r w:rsidRPr="000C0912">
        <w:rPr>
          <w:rFonts w:ascii="Calibri" w:hAnsi="Calibri" w:cs="Calibri"/>
          <w:sz w:val="20"/>
          <w:szCs w:val="20"/>
        </w:rPr>
        <w:t>nance</w:t>
      </w:r>
      <w:proofErr w:type="spellEnd"/>
      <w:r w:rsidRPr="000C0912">
        <w:rPr>
          <w:rFonts w:ascii="Calibri" w:hAnsi="Calibri" w:cs="Calibri"/>
          <w:sz w:val="20"/>
          <w:szCs w:val="20"/>
        </w:rPr>
        <w:t>, legislativní upgrade a update</w:t>
      </w:r>
      <w:r>
        <w:rPr>
          <w:rFonts w:ascii="Calibri" w:hAnsi="Calibri" w:cs="Calibri"/>
          <w:sz w:val="20"/>
          <w:szCs w:val="20"/>
        </w:rPr>
        <w:t xml:space="preserve"> (dále jen „technická podpora“).</w:t>
      </w:r>
    </w:p>
    <w:p w14:paraId="1F02624A" w14:textId="77777777" w:rsidR="000420B9" w:rsidRPr="00DC659D" w:rsidRDefault="000420B9" w:rsidP="00BC686A">
      <w:pPr>
        <w:spacing w:line="280" w:lineRule="atLeast"/>
        <w:rPr>
          <w:rFonts w:ascii="Calibri" w:hAnsi="Calibri" w:cs="Calibri"/>
          <w:b/>
        </w:rPr>
      </w:pPr>
    </w:p>
    <w:p w14:paraId="3981809B" w14:textId="77777777" w:rsidR="00104657" w:rsidRPr="00DC659D" w:rsidRDefault="00104657" w:rsidP="00BC686A">
      <w:pPr>
        <w:tabs>
          <w:tab w:val="left" w:pos="300"/>
          <w:tab w:val="center" w:pos="4536"/>
        </w:tabs>
        <w:spacing w:line="280" w:lineRule="atLeast"/>
        <w:rPr>
          <w:rFonts w:ascii="Calibri" w:hAnsi="Calibri" w:cs="Calibri"/>
          <w:b/>
          <w:sz w:val="20"/>
          <w:szCs w:val="20"/>
        </w:rPr>
      </w:pPr>
      <w:r w:rsidRPr="00DC659D">
        <w:rPr>
          <w:rFonts w:ascii="Calibri" w:hAnsi="Calibri" w:cs="Calibri"/>
          <w:b/>
          <w:sz w:val="20"/>
          <w:szCs w:val="20"/>
        </w:rPr>
        <w:tab/>
      </w:r>
      <w:r w:rsidRPr="00DC659D">
        <w:rPr>
          <w:rFonts w:ascii="Calibri" w:hAnsi="Calibri" w:cs="Calibri"/>
          <w:b/>
          <w:sz w:val="20"/>
          <w:szCs w:val="20"/>
        </w:rPr>
        <w:tab/>
        <w:t>4. Kupní cena a platební podmínky</w:t>
      </w:r>
    </w:p>
    <w:p w14:paraId="15DA35E4" w14:textId="77777777" w:rsidR="00104657" w:rsidRPr="00DC659D" w:rsidRDefault="00104657" w:rsidP="00EE3D7C">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DC659D">
        <w:rPr>
          <w:rFonts w:ascii="Calibri" w:hAnsi="Calibri" w:cs="Calibri"/>
          <w:sz w:val="20"/>
          <w:szCs w:val="20"/>
        </w:rPr>
        <w:t xml:space="preserve">Celková </w:t>
      </w:r>
      <w:r w:rsidR="00E35AEE" w:rsidRPr="00DC659D">
        <w:rPr>
          <w:rFonts w:ascii="Calibri" w:hAnsi="Calibri" w:cs="Calibri"/>
          <w:sz w:val="20"/>
          <w:szCs w:val="20"/>
        </w:rPr>
        <w:t xml:space="preserve">kupní </w:t>
      </w:r>
      <w:r w:rsidRPr="00DC659D">
        <w:rPr>
          <w:rFonts w:ascii="Calibri" w:hAnsi="Calibri" w:cs="Calibri"/>
          <w:sz w:val="20"/>
          <w:szCs w:val="20"/>
        </w:rPr>
        <w:t>cena činí:</w:t>
      </w:r>
    </w:p>
    <w:p w14:paraId="5D4881DA" w14:textId="2FB37A7F" w:rsidR="00546255"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bez DPH</w:t>
      </w:r>
    </w:p>
    <w:p w14:paraId="6823A985" w14:textId="47C6CB4F" w:rsidR="00EE3D7C"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DPH</w:t>
      </w:r>
    </w:p>
    <w:p w14:paraId="3E1C8B95" w14:textId="47868EF8" w:rsidR="00EE3D7C" w:rsidRPr="00EE3D7C"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vč. DPH</w:t>
      </w:r>
    </w:p>
    <w:p w14:paraId="78BB0FC2" w14:textId="5AB0BC84" w:rsidR="004A65C7" w:rsidRPr="00DC1792" w:rsidRDefault="004A65C7" w:rsidP="004A65C7">
      <w:pPr>
        <w:numPr>
          <w:ilvl w:val="0"/>
          <w:numId w:val="6"/>
        </w:numPr>
        <w:tabs>
          <w:tab w:val="clear" w:pos="720"/>
        </w:tabs>
        <w:spacing w:line="280" w:lineRule="atLeast"/>
        <w:ind w:left="540" w:hanging="540"/>
        <w:jc w:val="both"/>
        <w:rPr>
          <w:rFonts w:ascii="Calibri" w:hAnsi="Calibri" w:cs="Calibri"/>
          <w:sz w:val="20"/>
          <w:szCs w:val="20"/>
        </w:rPr>
      </w:pPr>
      <w:r w:rsidRPr="00DC1792">
        <w:rPr>
          <w:rFonts w:ascii="Calibri" w:hAnsi="Calibri" w:cs="Calibri"/>
          <w:sz w:val="20"/>
          <w:szCs w:val="20"/>
        </w:rPr>
        <w:t xml:space="preserve">Cena </w:t>
      </w:r>
      <w:r w:rsidR="001B3BC3">
        <w:rPr>
          <w:rFonts w:ascii="Calibri" w:hAnsi="Calibri" w:cs="Calibri"/>
          <w:sz w:val="20"/>
          <w:szCs w:val="20"/>
        </w:rPr>
        <w:t xml:space="preserve">bez DPH </w:t>
      </w:r>
      <w:r w:rsidRPr="00DC1792">
        <w:rPr>
          <w:rFonts w:ascii="Calibri" w:hAnsi="Calibri" w:cs="Calibri"/>
          <w:sz w:val="20"/>
          <w:szCs w:val="20"/>
        </w:rPr>
        <w:t xml:space="preserve">podle čl. </w:t>
      </w:r>
      <w:r>
        <w:rPr>
          <w:rFonts w:ascii="Calibri" w:hAnsi="Calibri" w:cs="Calibri"/>
          <w:sz w:val="20"/>
          <w:szCs w:val="20"/>
        </w:rPr>
        <w:t xml:space="preserve">4.1. </w:t>
      </w:r>
      <w:r w:rsidRPr="00DC1792">
        <w:rPr>
          <w:rFonts w:ascii="Calibri" w:hAnsi="Calibri" w:cs="Calibri"/>
          <w:sz w:val="20"/>
          <w:szCs w:val="20"/>
        </w:rPr>
        <w:t>této smlouvy je stanovena dle technické specifikace</w:t>
      </w:r>
      <w:r w:rsidR="000C0912">
        <w:rPr>
          <w:rFonts w:ascii="Calibri" w:hAnsi="Calibri" w:cs="Calibri"/>
          <w:sz w:val="20"/>
          <w:szCs w:val="20"/>
        </w:rPr>
        <w:t xml:space="preserve"> </w:t>
      </w:r>
      <w:r w:rsidR="000C0912" w:rsidRPr="00DC1792">
        <w:rPr>
          <w:rFonts w:ascii="Calibri" w:hAnsi="Calibri" w:cs="Calibri"/>
          <w:sz w:val="20"/>
          <w:szCs w:val="20"/>
        </w:rPr>
        <w:t>(Příloha č. 1</w:t>
      </w:r>
      <w:r w:rsidR="000C0912">
        <w:rPr>
          <w:rFonts w:ascii="Calibri" w:hAnsi="Calibri" w:cs="Calibri"/>
          <w:sz w:val="20"/>
          <w:szCs w:val="20"/>
        </w:rPr>
        <w:t xml:space="preserve"> této smlouvy)</w:t>
      </w:r>
      <w:r w:rsidRPr="00DC1792">
        <w:rPr>
          <w:rFonts w:ascii="Calibri" w:hAnsi="Calibri" w:cs="Calibri"/>
          <w:sz w:val="20"/>
          <w:szCs w:val="20"/>
        </w:rPr>
        <w:t xml:space="preserve"> </w:t>
      </w:r>
      <w:r w:rsidRPr="00DC659D">
        <w:rPr>
          <w:rFonts w:ascii="Calibri" w:hAnsi="Calibri" w:cs="Calibri"/>
          <w:sz w:val="20"/>
          <w:szCs w:val="20"/>
        </w:rPr>
        <w:t>jako</w:t>
      </w:r>
      <w:r>
        <w:rPr>
          <w:rFonts w:ascii="Calibri" w:hAnsi="Calibri" w:cs="Calibri"/>
          <w:sz w:val="20"/>
          <w:szCs w:val="20"/>
        </w:rPr>
        <w:t xml:space="preserve"> cena</w:t>
      </w:r>
      <w:r w:rsidRPr="00DC659D">
        <w:rPr>
          <w:rFonts w:ascii="Calibri" w:hAnsi="Calibri" w:cs="Calibri"/>
          <w:sz w:val="20"/>
          <w:szCs w:val="20"/>
        </w:rPr>
        <w:t xml:space="preserve"> nejvýše přípustná a konečná a zahrnuje celý předmět plnění dle této smlouvy</w:t>
      </w:r>
      <w:r w:rsidR="009F5539">
        <w:rPr>
          <w:rFonts w:ascii="Calibri" w:hAnsi="Calibri" w:cs="Calibri"/>
          <w:sz w:val="20"/>
          <w:szCs w:val="20"/>
        </w:rPr>
        <w:t xml:space="preserve"> (s výjimkou ceny za poskytování technické podpory, která je upravena v čl. 4.5. níže).</w:t>
      </w:r>
    </w:p>
    <w:p w14:paraId="42C74AB0" w14:textId="0904A48E"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Sjednaná cena celkem může být změněna pouze v případě změny zákona č. 235/2004 Sb., o DPH, týkající se sazby DPH</w:t>
      </w:r>
      <w:r w:rsidR="001B3BC3">
        <w:rPr>
          <w:rFonts w:ascii="Calibri" w:hAnsi="Calibri" w:cs="Calibri"/>
          <w:sz w:val="20"/>
          <w:szCs w:val="20"/>
        </w:rPr>
        <w:t xml:space="preserve"> a v souvislosti s ustanoveními </w:t>
      </w:r>
      <w:r w:rsidR="003A223B">
        <w:rPr>
          <w:rFonts w:ascii="Calibri" w:hAnsi="Calibri" w:cs="Calibri"/>
          <w:sz w:val="20"/>
          <w:szCs w:val="20"/>
        </w:rPr>
        <w:t xml:space="preserve">§ 222 </w:t>
      </w:r>
      <w:r w:rsidR="001B3BC3">
        <w:rPr>
          <w:rFonts w:ascii="Calibri" w:hAnsi="Calibri" w:cs="Calibri"/>
          <w:sz w:val="20"/>
          <w:szCs w:val="20"/>
        </w:rPr>
        <w:t>zákona č. 134/2016 Sb.</w:t>
      </w:r>
      <w:r w:rsidR="003A223B">
        <w:rPr>
          <w:rFonts w:ascii="Calibri" w:hAnsi="Calibri" w:cs="Calibri"/>
          <w:sz w:val="20"/>
          <w:szCs w:val="20"/>
        </w:rPr>
        <w:t>, o zadávání veřejných zakázek.</w:t>
      </w:r>
    </w:p>
    <w:p w14:paraId="5DA9CD7D" w14:textId="46EC6EF6" w:rsidR="00C25C90" w:rsidRPr="00C25C90" w:rsidRDefault="00104657" w:rsidP="009F7428">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sidRPr="00E31436">
        <w:rPr>
          <w:rFonts w:ascii="Calibri" w:hAnsi="Calibri" w:cs="Calibri"/>
          <w:sz w:val="20"/>
          <w:szCs w:val="20"/>
        </w:rPr>
        <w:t>Kupující se zavazuje zaplat</w:t>
      </w:r>
      <w:r w:rsidR="000A37CE" w:rsidRPr="00E31436">
        <w:rPr>
          <w:rFonts w:ascii="Calibri" w:hAnsi="Calibri" w:cs="Calibri"/>
          <w:sz w:val="20"/>
          <w:szCs w:val="20"/>
        </w:rPr>
        <w:t>it kupní cenu na základě faktur</w:t>
      </w:r>
      <w:r w:rsidR="00C25C90">
        <w:rPr>
          <w:rFonts w:ascii="Calibri" w:hAnsi="Calibri" w:cs="Calibri"/>
          <w:sz w:val="20"/>
          <w:szCs w:val="20"/>
        </w:rPr>
        <w:t xml:space="preserve">, </w:t>
      </w:r>
      <w:r w:rsidR="00546255" w:rsidRPr="00E31436">
        <w:rPr>
          <w:rFonts w:ascii="Calibri" w:hAnsi="Calibri" w:cs="Calibri"/>
          <w:sz w:val="20"/>
          <w:szCs w:val="20"/>
        </w:rPr>
        <w:t>vystaven</w:t>
      </w:r>
      <w:r w:rsidR="00C25C90">
        <w:rPr>
          <w:rFonts w:ascii="Calibri" w:hAnsi="Calibri" w:cs="Calibri"/>
          <w:sz w:val="20"/>
          <w:szCs w:val="20"/>
        </w:rPr>
        <w:t>ých</w:t>
      </w:r>
      <w:r w:rsidRPr="00E31436">
        <w:rPr>
          <w:rFonts w:ascii="Calibri" w:hAnsi="Calibri" w:cs="Calibri"/>
          <w:sz w:val="20"/>
          <w:szCs w:val="20"/>
        </w:rPr>
        <w:t xml:space="preserve"> prodávajícím </w:t>
      </w:r>
      <w:r w:rsidR="00546255" w:rsidRPr="00E31436">
        <w:rPr>
          <w:rFonts w:ascii="Calibri" w:hAnsi="Calibri" w:cs="Calibri"/>
          <w:sz w:val="20"/>
          <w:szCs w:val="20"/>
        </w:rPr>
        <w:t>a doručen</w:t>
      </w:r>
      <w:r w:rsidR="00C25C90">
        <w:rPr>
          <w:rFonts w:ascii="Calibri" w:hAnsi="Calibri" w:cs="Calibri"/>
          <w:sz w:val="20"/>
          <w:szCs w:val="20"/>
        </w:rPr>
        <w:t xml:space="preserve">ých </w:t>
      </w:r>
      <w:r w:rsidRPr="00E31436">
        <w:rPr>
          <w:rFonts w:ascii="Calibri" w:hAnsi="Calibri" w:cs="Calibri"/>
          <w:sz w:val="20"/>
          <w:szCs w:val="20"/>
        </w:rPr>
        <w:t>kupujícímu</w:t>
      </w:r>
      <w:r w:rsidR="009F7428">
        <w:rPr>
          <w:rFonts w:ascii="Calibri" w:hAnsi="Calibri" w:cs="Calibri"/>
          <w:sz w:val="20"/>
          <w:szCs w:val="20"/>
        </w:rPr>
        <w:t xml:space="preserve"> </w:t>
      </w:r>
      <w:r w:rsidR="00C25C90">
        <w:rPr>
          <w:rFonts w:ascii="Calibri" w:hAnsi="Calibri" w:cs="Calibri"/>
          <w:sz w:val="20"/>
          <w:szCs w:val="20"/>
        </w:rPr>
        <w:t>dle níže uvedeného mechanismu:</w:t>
      </w:r>
    </w:p>
    <w:p w14:paraId="634B6361" w14:textId="5EF21BD5" w:rsidR="007238C4" w:rsidRDefault="00C25C90" w:rsidP="007238C4">
      <w:pPr>
        <w:numPr>
          <w:ilvl w:val="1"/>
          <w:numId w:val="8"/>
        </w:numPr>
        <w:spacing w:line="280" w:lineRule="atLeast"/>
        <w:ind w:hanging="180"/>
        <w:rPr>
          <w:rFonts w:ascii="Calibri" w:hAnsi="Calibri" w:cs="Calibri"/>
          <w:sz w:val="20"/>
          <w:szCs w:val="20"/>
        </w:rPr>
      </w:pPr>
      <w:r w:rsidRPr="007A2E13">
        <w:rPr>
          <w:rFonts w:ascii="Calibri" w:hAnsi="Calibri" w:cs="Calibri"/>
          <w:sz w:val="20"/>
          <w:szCs w:val="20"/>
        </w:rPr>
        <w:t>1. faktura ve výši 3</w:t>
      </w:r>
      <w:r w:rsidR="008E266A">
        <w:rPr>
          <w:rFonts w:ascii="Calibri" w:hAnsi="Calibri" w:cs="Calibri"/>
          <w:sz w:val="20"/>
          <w:szCs w:val="20"/>
        </w:rPr>
        <w:t>5</w:t>
      </w:r>
      <w:r w:rsidRPr="007A2E13">
        <w:rPr>
          <w:rFonts w:ascii="Calibri" w:hAnsi="Calibri" w:cs="Calibri"/>
          <w:sz w:val="20"/>
          <w:szCs w:val="20"/>
        </w:rPr>
        <w:t xml:space="preserve"> % z celkové kupní ceny dle čl. 4.1. výše bude vystavena po</w:t>
      </w:r>
      <w:r w:rsidR="007A2E13" w:rsidRPr="007A2E13">
        <w:rPr>
          <w:rFonts w:ascii="Calibri" w:hAnsi="Calibri" w:cs="Calibri"/>
          <w:sz w:val="20"/>
          <w:szCs w:val="20"/>
        </w:rPr>
        <w:t xml:space="preserve"> dodání zboží.</w:t>
      </w:r>
    </w:p>
    <w:p w14:paraId="0F4E45AE" w14:textId="43996277" w:rsidR="002C4192" w:rsidRDefault="008E266A"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t>2</w:t>
      </w:r>
      <w:r w:rsidR="002C4192" w:rsidRPr="007238C4">
        <w:rPr>
          <w:rFonts w:ascii="Calibri" w:hAnsi="Calibri" w:cs="Calibri"/>
          <w:sz w:val="20"/>
          <w:szCs w:val="20"/>
        </w:rPr>
        <w:t xml:space="preserve">. faktura ve výši </w:t>
      </w:r>
      <w:r>
        <w:rPr>
          <w:rFonts w:ascii="Calibri" w:hAnsi="Calibri" w:cs="Calibri"/>
          <w:sz w:val="20"/>
          <w:szCs w:val="20"/>
        </w:rPr>
        <w:t>35</w:t>
      </w:r>
      <w:r w:rsidR="002C4192" w:rsidRPr="007238C4">
        <w:rPr>
          <w:rFonts w:ascii="Calibri" w:hAnsi="Calibri" w:cs="Calibri"/>
          <w:sz w:val="20"/>
          <w:szCs w:val="20"/>
        </w:rPr>
        <w:t xml:space="preserve"> % z celkové kupní ceny dle čl. 4.1. výše bude vystavena po zahájení </w:t>
      </w:r>
      <w:r w:rsidR="002C4192">
        <w:rPr>
          <w:rFonts w:ascii="Calibri" w:hAnsi="Calibri" w:cs="Calibri"/>
          <w:sz w:val="20"/>
          <w:szCs w:val="20"/>
        </w:rPr>
        <w:t>penetračního testování</w:t>
      </w:r>
      <w:r w:rsidR="002C4192" w:rsidRPr="007238C4">
        <w:rPr>
          <w:rFonts w:ascii="Calibri" w:hAnsi="Calibri" w:cs="Calibri"/>
          <w:sz w:val="20"/>
          <w:szCs w:val="20"/>
        </w:rPr>
        <w:t>.</w:t>
      </w:r>
    </w:p>
    <w:p w14:paraId="13D81755" w14:textId="70D4B645" w:rsidR="00F06FCC" w:rsidRPr="007238C4" w:rsidRDefault="008E266A"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t>3</w:t>
      </w:r>
      <w:r w:rsidR="00C25C90" w:rsidRPr="007238C4">
        <w:rPr>
          <w:rFonts w:ascii="Calibri" w:hAnsi="Calibri" w:cs="Calibri"/>
          <w:sz w:val="20"/>
          <w:szCs w:val="20"/>
        </w:rPr>
        <w:t>. faktura ve výši 3</w:t>
      </w:r>
      <w:r>
        <w:rPr>
          <w:rFonts w:ascii="Calibri" w:hAnsi="Calibri" w:cs="Calibri"/>
          <w:sz w:val="20"/>
          <w:szCs w:val="20"/>
        </w:rPr>
        <w:t>0</w:t>
      </w:r>
      <w:r w:rsidR="00C25C90" w:rsidRPr="007238C4">
        <w:rPr>
          <w:rFonts w:ascii="Calibri" w:hAnsi="Calibri" w:cs="Calibri"/>
          <w:sz w:val="20"/>
          <w:szCs w:val="20"/>
        </w:rPr>
        <w:t xml:space="preserve"> % z celkové kupní ceny dle čl. 4.1. výše bude vystavena </w:t>
      </w:r>
      <w:r w:rsidR="00F06FCC" w:rsidRPr="007238C4">
        <w:rPr>
          <w:rFonts w:asciiTheme="minorHAnsi" w:hAnsiTheme="minorHAnsi" w:cstheme="minorHAnsi"/>
          <w:bCs/>
          <w:sz w:val="20"/>
          <w:szCs w:val="20"/>
        </w:rPr>
        <w:t>po</w:t>
      </w:r>
      <w:r w:rsidR="009F7428" w:rsidRPr="007238C4">
        <w:rPr>
          <w:rFonts w:asciiTheme="minorHAnsi" w:hAnsiTheme="minorHAnsi" w:cstheme="minorHAnsi"/>
          <w:bCs/>
          <w:sz w:val="20"/>
          <w:szCs w:val="20"/>
        </w:rPr>
        <w:t xml:space="preserve"> </w:t>
      </w:r>
      <w:r w:rsidR="001B3BC3" w:rsidRPr="007238C4">
        <w:rPr>
          <w:rFonts w:asciiTheme="minorHAnsi" w:hAnsiTheme="minorHAnsi" w:cstheme="minorHAnsi"/>
          <w:bCs/>
          <w:sz w:val="20"/>
          <w:szCs w:val="20"/>
        </w:rPr>
        <w:t xml:space="preserve">oboustranném </w:t>
      </w:r>
      <w:r w:rsidR="009F7428" w:rsidRPr="007238C4">
        <w:rPr>
          <w:rFonts w:asciiTheme="minorHAnsi" w:hAnsiTheme="minorHAnsi" w:cstheme="minorHAnsi"/>
          <w:bCs/>
          <w:sz w:val="20"/>
          <w:szCs w:val="20"/>
        </w:rPr>
        <w:t xml:space="preserve">podpisu předávacího protokolu (tj. po </w:t>
      </w:r>
      <w:r w:rsidR="007A2E13" w:rsidRPr="007238C4">
        <w:rPr>
          <w:rFonts w:asciiTheme="minorHAnsi" w:hAnsiTheme="minorHAnsi" w:cstheme="minorHAnsi"/>
          <w:bCs/>
          <w:sz w:val="20"/>
          <w:szCs w:val="20"/>
        </w:rPr>
        <w:t>předání a převzetí zboží do plného provozu</w:t>
      </w:r>
      <w:r w:rsidR="009F7428" w:rsidRPr="007238C4">
        <w:rPr>
          <w:rFonts w:ascii="Calibri" w:hAnsi="Calibri" w:cs="Calibri"/>
          <w:sz w:val="20"/>
          <w:szCs w:val="20"/>
        </w:rPr>
        <w:t>).</w:t>
      </w:r>
    </w:p>
    <w:p w14:paraId="0E16159E" w14:textId="6AA352DD" w:rsidR="000C0912" w:rsidRPr="000C0912" w:rsidRDefault="000C0912" w:rsidP="000C0912">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0C0912">
        <w:rPr>
          <w:rFonts w:ascii="Calibri" w:hAnsi="Calibri" w:cs="Calibri"/>
          <w:sz w:val="20"/>
          <w:szCs w:val="20"/>
        </w:rPr>
        <w:t xml:space="preserve">Cena za technickou podporu po předání </w:t>
      </w:r>
      <w:r>
        <w:rPr>
          <w:rFonts w:ascii="Calibri" w:hAnsi="Calibri" w:cs="Calibri"/>
          <w:sz w:val="20"/>
          <w:szCs w:val="20"/>
        </w:rPr>
        <w:t xml:space="preserve">zboží do provozu </w:t>
      </w:r>
      <w:r w:rsidRPr="000C0912">
        <w:rPr>
          <w:rFonts w:ascii="Calibri" w:hAnsi="Calibri" w:cs="Calibri"/>
          <w:sz w:val="20"/>
          <w:szCs w:val="20"/>
        </w:rPr>
        <w:t>je stanovena dohodnou smluvních strany na:</w:t>
      </w:r>
    </w:p>
    <w:p w14:paraId="69154F9A" w14:textId="019569A7"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bez DPH za 1 měsíc</w:t>
      </w:r>
    </w:p>
    <w:p w14:paraId="719BA354" w14:textId="07F56460"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DPH</w:t>
      </w:r>
    </w:p>
    <w:p w14:paraId="7AD5CC4B" w14:textId="06DF3DCF" w:rsidR="000C0912" w:rsidRPr="00EE3D7C"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vč. DPH za 1 měsíc</w:t>
      </w:r>
    </w:p>
    <w:p w14:paraId="63C7154C" w14:textId="5C431381" w:rsidR="002825CA" w:rsidRPr="002825CA" w:rsidRDefault="002825CA" w:rsidP="002825CA">
      <w:pPr>
        <w:numPr>
          <w:ilvl w:val="0"/>
          <w:numId w:val="6"/>
        </w:numPr>
        <w:tabs>
          <w:tab w:val="clear" w:pos="720"/>
        </w:tabs>
        <w:spacing w:line="280" w:lineRule="atLeast"/>
        <w:ind w:left="540" w:hanging="540"/>
        <w:jc w:val="both"/>
        <w:rPr>
          <w:rFonts w:ascii="Calibri" w:hAnsi="Calibri" w:cs="Calibri"/>
          <w:sz w:val="20"/>
          <w:szCs w:val="20"/>
        </w:rPr>
      </w:pPr>
      <w:r w:rsidRPr="002825CA">
        <w:rPr>
          <w:rFonts w:ascii="Calibri" w:hAnsi="Calibri" w:cs="Calibri"/>
          <w:sz w:val="20"/>
          <w:szCs w:val="20"/>
        </w:rPr>
        <w:t>Úhrada ceny za technickou podporu</w:t>
      </w:r>
      <w:r w:rsidR="00EF1817">
        <w:rPr>
          <w:rFonts w:ascii="Calibri" w:hAnsi="Calibri" w:cs="Calibri"/>
          <w:sz w:val="20"/>
          <w:szCs w:val="20"/>
        </w:rPr>
        <w:t xml:space="preserve"> </w:t>
      </w:r>
      <w:r w:rsidRPr="002825CA">
        <w:rPr>
          <w:rFonts w:ascii="Calibri" w:hAnsi="Calibri" w:cs="Calibri"/>
          <w:sz w:val="20"/>
          <w:szCs w:val="20"/>
        </w:rPr>
        <w:t>bude probíhat na základě měsíčně vystavované faktury.</w:t>
      </w:r>
      <w:r w:rsidR="001B3BC3">
        <w:rPr>
          <w:rFonts w:ascii="Calibri" w:hAnsi="Calibri" w:cs="Calibri"/>
          <w:sz w:val="20"/>
          <w:szCs w:val="20"/>
        </w:rPr>
        <w:t xml:space="preserve"> Datum uskutečnitelného zdanitelného plnění je sjednáno na poslední kalendářní den v měsíci. </w:t>
      </w:r>
    </w:p>
    <w:p w14:paraId="1206C6F1" w14:textId="1F81C53D" w:rsidR="00104657" w:rsidRPr="002825CA" w:rsidRDefault="00104657" w:rsidP="002825CA">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sidRPr="002825CA">
        <w:rPr>
          <w:rFonts w:ascii="Calibri" w:hAnsi="Calibri" w:cs="Calibri"/>
          <w:sz w:val="20"/>
          <w:szCs w:val="20"/>
        </w:rPr>
        <w:lastRenderedPageBreak/>
        <w:t>Faktur</w:t>
      </w:r>
      <w:r w:rsidR="002825CA">
        <w:rPr>
          <w:rFonts w:ascii="Calibri" w:hAnsi="Calibri" w:cs="Calibri"/>
          <w:sz w:val="20"/>
          <w:szCs w:val="20"/>
        </w:rPr>
        <w:t>y</w:t>
      </w:r>
      <w:r w:rsidRPr="002825CA">
        <w:rPr>
          <w:rFonts w:ascii="Calibri" w:hAnsi="Calibri" w:cs="Calibri"/>
          <w:sz w:val="20"/>
          <w:szCs w:val="20"/>
        </w:rPr>
        <w:t xml:space="preserve"> musí splňovat náležitosti daňového dokladu podle § 2</w:t>
      </w:r>
      <w:r w:rsidR="00E35AEE" w:rsidRPr="002825CA">
        <w:rPr>
          <w:rFonts w:ascii="Calibri" w:hAnsi="Calibri" w:cs="Calibri"/>
          <w:sz w:val="20"/>
          <w:szCs w:val="20"/>
        </w:rPr>
        <w:t xml:space="preserve">8 zákona č. 235/2004 Sb., o DPH, </w:t>
      </w:r>
      <w:r w:rsidRPr="002825CA">
        <w:rPr>
          <w:rFonts w:ascii="Calibri" w:hAnsi="Calibri" w:cs="Calibri"/>
          <w:sz w:val="20"/>
          <w:szCs w:val="20"/>
        </w:rPr>
        <w:t>bud</w:t>
      </w:r>
      <w:r w:rsidR="00F25984" w:rsidRPr="002825CA">
        <w:rPr>
          <w:rFonts w:ascii="Calibri" w:hAnsi="Calibri" w:cs="Calibri"/>
          <w:sz w:val="20"/>
          <w:szCs w:val="20"/>
        </w:rPr>
        <w:t>e</w:t>
      </w:r>
      <w:r w:rsidRPr="002825CA">
        <w:rPr>
          <w:rFonts w:ascii="Calibri" w:hAnsi="Calibri" w:cs="Calibri"/>
          <w:sz w:val="20"/>
          <w:szCs w:val="20"/>
        </w:rPr>
        <w:t xml:space="preserve"> obsahovat </w:t>
      </w:r>
      <w:r w:rsidR="0029160A" w:rsidRPr="002825CA">
        <w:rPr>
          <w:rFonts w:ascii="Calibri" w:hAnsi="Calibri" w:cs="Calibri"/>
          <w:sz w:val="20"/>
          <w:szCs w:val="20"/>
        </w:rPr>
        <w:t xml:space="preserve">číslo a název dotačního projektu (konkrétně bude uveden text ve znění: </w:t>
      </w:r>
      <w:r w:rsidR="000A2C47" w:rsidRPr="002825CA">
        <w:rPr>
          <w:rFonts w:ascii="Calibri" w:hAnsi="Calibri" w:cs="Calibri"/>
          <w:i/>
          <w:iCs/>
          <w:sz w:val="20"/>
          <w:szCs w:val="20"/>
        </w:rPr>
        <w:t xml:space="preserve">Projekt </w:t>
      </w:r>
      <w:r w:rsidR="000A2C47" w:rsidRPr="002825CA">
        <w:rPr>
          <w:rFonts w:ascii="Calibri" w:hAnsi="Calibri" w:cs="Calibri"/>
          <w:b/>
          <w:i/>
          <w:iCs/>
          <w:sz w:val="20"/>
          <w:szCs w:val="20"/>
        </w:rPr>
        <w:t>„</w:t>
      </w:r>
      <w:r w:rsidR="00393EB1">
        <w:rPr>
          <w:rFonts w:ascii="Calibri" w:hAnsi="Calibri" w:cs="Calibri"/>
          <w:b/>
          <w:i/>
          <w:iCs/>
          <w:sz w:val="20"/>
          <w:szCs w:val="20"/>
        </w:rPr>
        <w:t>Bezpečnost datového centra města Dobříš</w:t>
      </w:r>
      <w:r w:rsidR="000A2C47" w:rsidRPr="002825CA">
        <w:rPr>
          <w:rFonts w:ascii="Calibri" w:hAnsi="Calibri" w:cs="Calibri"/>
          <w:b/>
          <w:i/>
          <w:iCs/>
          <w:sz w:val="20"/>
          <w:szCs w:val="20"/>
        </w:rPr>
        <w:t>“</w:t>
      </w:r>
      <w:r w:rsidR="000A2C47" w:rsidRPr="002825CA">
        <w:rPr>
          <w:rFonts w:ascii="Calibri" w:hAnsi="Calibri" w:cs="Calibri"/>
          <w:i/>
          <w:iCs/>
          <w:sz w:val="20"/>
          <w:szCs w:val="20"/>
        </w:rPr>
        <w:t xml:space="preserve">, reg. č. </w:t>
      </w:r>
      <w:r w:rsidR="00393EB1">
        <w:rPr>
          <w:rFonts w:ascii="Calibri" w:hAnsi="Calibri" w:cs="Calibri"/>
          <w:b/>
          <w:bCs/>
          <w:i/>
          <w:iCs/>
          <w:sz w:val="20"/>
          <w:szCs w:val="20"/>
        </w:rPr>
        <w:t>CZ.06.01.01/00/22_004/0000230</w:t>
      </w:r>
      <w:r w:rsidR="000A2C47" w:rsidRPr="002825CA">
        <w:rPr>
          <w:rFonts w:ascii="Calibri" w:hAnsi="Calibri" w:cs="Calibri"/>
          <w:i/>
          <w:iCs/>
          <w:sz w:val="20"/>
          <w:szCs w:val="20"/>
        </w:rPr>
        <w:t>, je spolufinancován z Integrovaného regionálního operačního programu</w:t>
      </w:r>
      <w:r w:rsidR="0029160A" w:rsidRPr="002825CA">
        <w:rPr>
          <w:rFonts w:ascii="Calibri" w:hAnsi="Calibri" w:cs="Calibri"/>
          <w:i/>
          <w:iCs/>
          <w:sz w:val="20"/>
          <w:szCs w:val="20"/>
        </w:rPr>
        <w:t>“</w:t>
      </w:r>
      <w:r w:rsidR="0029160A" w:rsidRPr="002825CA">
        <w:rPr>
          <w:rFonts w:ascii="Calibri" w:hAnsi="Calibri" w:cs="Calibri"/>
          <w:sz w:val="20"/>
          <w:szCs w:val="20"/>
        </w:rPr>
        <w:t>)</w:t>
      </w:r>
      <w:r w:rsidR="00A7011B" w:rsidRPr="002825CA">
        <w:rPr>
          <w:rFonts w:ascii="Calibri" w:hAnsi="Calibri" w:cs="Calibri"/>
          <w:sz w:val="20"/>
          <w:szCs w:val="20"/>
        </w:rPr>
        <w:t xml:space="preserve"> </w:t>
      </w:r>
      <w:r w:rsidRPr="002825CA">
        <w:rPr>
          <w:rFonts w:ascii="Calibri" w:hAnsi="Calibri" w:cs="Calibri"/>
          <w:sz w:val="20"/>
          <w:szCs w:val="20"/>
        </w:rPr>
        <w:t>a bud</w:t>
      </w:r>
      <w:r w:rsidR="00F25984" w:rsidRPr="002825CA">
        <w:rPr>
          <w:rFonts w:ascii="Calibri" w:hAnsi="Calibri" w:cs="Calibri"/>
          <w:sz w:val="20"/>
          <w:szCs w:val="20"/>
        </w:rPr>
        <w:t>e zaslána</w:t>
      </w:r>
      <w:r w:rsidRPr="002825CA">
        <w:rPr>
          <w:rFonts w:ascii="Calibri" w:hAnsi="Calibri" w:cs="Calibri"/>
          <w:sz w:val="20"/>
          <w:szCs w:val="20"/>
        </w:rPr>
        <w:t xml:space="preserve"> </w:t>
      </w:r>
      <w:r w:rsidR="00770EEA" w:rsidRPr="002825CA">
        <w:rPr>
          <w:rFonts w:ascii="Calibri" w:hAnsi="Calibri" w:cs="Calibri"/>
          <w:sz w:val="20"/>
          <w:szCs w:val="20"/>
        </w:rPr>
        <w:t>prodávajícím</w:t>
      </w:r>
      <w:r w:rsidRPr="002825CA">
        <w:rPr>
          <w:rFonts w:ascii="Calibri" w:hAnsi="Calibri" w:cs="Calibri"/>
          <w:sz w:val="20"/>
          <w:szCs w:val="20"/>
        </w:rPr>
        <w:t xml:space="preserve"> na adresu </w:t>
      </w:r>
      <w:r w:rsidR="00770EEA" w:rsidRPr="002825CA">
        <w:rPr>
          <w:rFonts w:ascii="Calibri" w:hAnsi="Calibri" w:cs="Calibri"/>
          <w:sz w:val="20"/>
          <w:szCs w:val="20"/>
        </w:rPr>
        <w:t>kupujícího</w:t>
      </w:r>
      <w:r w:rsidRPr="002825CA">
        <w:rPr>
          <w:rFonts w:ascii="Calibri" w:hAnsi="Calibri" w:cs="Calibri"/>
          <w:sz w:val="20"/>
          <w:szCs w:val="20"/>
        </w:rPr>
        <w:t xml:space="preserve">. </w:t>
      </w:r>
      <w:r w:rsidR="00A36F82" w:rsidRPr="002825CA">
        <w:rPr>
          <w:rFonts w:ascii="Calibri" w:hAnsi="Calibri" w:cs="Calibri"/>
          <w:b/>
          <w:sz w:val="20"/>
          <w:szCs w:val="20"/>
        </w:rPr>
        <w:t>Splatnost faktur</w:t>
      </w:r>
      <w:r w:rsidR="00B80F7F" w:rsidRPr="002825CA">
        <w:rPr>
          <w:rFonts w:ascii="Calibri" w:hAnsi="Calibri" w:cs="Calibri"/>
          <w:b/>
          <w:sz w:val="20"/>
          <w:szCs w:val="20"/>
        </w:rPr>
        <w:t>y</w:t>
      </w:r>
      <w:r w:rsidR="00A36F82" w:rsidRPr="002825CA">
        <w:rPr>
          <w:rFonts w:ascii="Calibri" w:hAnsi="Calibri" w:cs="Calibri"/>
          <w:b/>
          <w:sz w:val="20"/>
          <w:szCs w:val="20"/>
        </w:rPr>
        <w:t xml:space="preserve"> činí</w:t>
      </w:r>
      <w:r w:rsidR="005C58E5" w:rsidRPr="002825CA">
        <w:rPr>
          <w:rFonts w:ascii="Calibri" w:hAnsi="Calibri" w:cs="Calibri"/>
          <w:b/>
          <w:sz w:val="20"/>
          <w:szCs w:val="20"/>
        </w:rPr>
        <w:t xml:space="preserve"> </w:t>
      </w:r>
      <w:r w:rsidR="000A2C47" w:rsidRPr="002825CA">
        <w:rPr>
          <w:rFonts w:ascii="Calibri" w:hAnsi="Calibri" w:cs="Calibri"/>
          <w:b/>
          <w:sz w:val="20"/>
          <w:szCs w:val="20"/>
        </w:rPr>
        <w:t>30</w:t>
      </w:r>
      <w:r w:rsidR="00A36F82" w:rsidRPr="002825CA">
        <w:rPr>
          <w:rFonts w:ascii="Calibri" w:hAnsi="Calibri" w:cs="Calibri"/>
          <w:b/>
          <w:sz w:val="20"/>
          <w:szCs w:val="20"/>
        </w:rPr>
        <w:t xml:space="preserve"> kalendářních dní.</w:t>
      </w:r>
    </w:p>
    <w:p w14:paraId="290ABF07" w14:textId="513C3936"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w:t>
      </w:r>
      <w:r w:rsidR="000F01AE">
        <w:rPr>
          <w:rFonts w:ascii="Calibri" w:hAnsi="Calibri" w:cs="Calibri"/>
          <w:sz w:val="20"/>
          <w:szCs w:val="20"/>
        </w:rPr>
        <w:t xml:space="preserve"> </w:t>
      </w:r>
      <w:r w:rsidRPr="00DC659D">
        <w:rPr>
          <w:rFonts w:ascii="Calibri" w:hAnsi="Calibri" w:cs="Calibri"/>
          <w:sz w:val="20"/>
          <w:szCs w:val="20"/>
        </w:rPr>
        <w:t>běží znovu ode dne doručení opravené nebo nově vyhotovené faktury kupujícímu.</w:t>
      </w:r>
    </w:p>
    <w:p w14:paraId="1C4F4138" w14:textId="6CE9A506" w:rsidR="002219EF"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Platby budou zásadně probíhat bezhotovostní formou na bankovní účet prodávajícího uvedený ve smlouvě. Změnu bankovního spojení a čísla účtu prodávajícího bude možno provést pouze písemným dodatkem k této smlouvě nebo písemným sdělením prokazatelně doručeným kupujícímu, nejpozději spolu s příslušnou fakturou. </w:t>
      </w:r>
    </w:p>
    <w:p w14:paraId="2785B45F" w14:textId="144E0662"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Faktura se považuje za včas uhrazenou, pokud je fakturovaná částka odepsána z účtu kupujícího</w:t>
      </w:r>
      <w:r w:rsidR="001B3BC3">
        <w:rPr>
          <w:rFonts w:ascii="Calibri" w:hAnsi="Calibri" w:cs="Calibri"/>
          <w:sz w:val="20"/>
          <w:szCs w:val="20"/>
        </w:rPr>
        <w:t>.</w:t>
      </w:r>
    </w:p>
    <w:p w14:paraId="4F656EBC" w14:textId="77777777" w:rsidR="00104657" w:rsidRPr="00DC659D" w:rsidRDefault="00104657" w:rsidP="00F676A4">
      <w:pPr>
        <w:spacing w:after="240" w:line="280" w:lineRule="atLeast"/>
        <w:jc w:val="both"/>
        <w:rPr>
          <w:rFonts w:ascii="Calibri" w:hAnsi="Calibri" w:cs="Calibri"/>
          <w:sz w:val="20"/>
          <w:szCs w:val="20"/>
        </w:rPr>
      </w:pPr>
    </w:p>
    <w:p w14:paraId="0156146B"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5. Místo a doba plnění a dodací podmínky</w:t>
      </w:r>
    </w:p>
    <w:p w14:paraId="6D450386" w14:textId="1A77796A" w:rsidR="008D6E8E" w:rsidRPr="00C46A93" w:rsidRDefault="00104657" w:rsidP="003A39B9">
      <w:pPr>
        <w:numPr>
          <w:ilvl w:val="0"/>
          <w:numId w:val="9"/>
        </w:numPr>
        <w:spacing w:line="280" w:lineRule="atLeast"/>
        <w:ind w:left="540" w:hanging="540"/>
        <w:jc w:val="both"/>
        <w:rPr>
          <w:rFonts w:ascii="Calibri" w:hAnsi="Calibri" w:cs="Calibri"/>
          <w:bCs/>
          <w:sz w:val="20"/>
          <w:szCs w:val="20"/>
        </w:rPr>
      </w:pPr>
      <w:r w:rsidRPr="00DC659D">
        <w:rPr>
          <w:rFonts w:ascii="Calibri" w:hAnsi="Calibri" w:cs="Calibri"/>
          <w:sz w:val="20"/>
          <w:szCs w:val="20"/>
        </w:rPr>
        <w:t xml:space="preserve">Místem </w:t>
      </w:r>
      <w:r w:rsidRPr="00885CCC">
        <w:rPr>
          <w:rFonts w:ascii="Calibri" w:hAnsi="Calibri" w:cs="Calibri"/>
          <w:sz w:val="20"/>
          <w:szCs w:val="20"/>
        </w:rPr>
        <w:t>plnění j</w:t>
      </w:r>
      <w:r w:rsidR="007238C4">
        <w:rPr>
          <w:rFonts w:ascii="Calibri" w:hAnsi="Calibri" w:cs="Calibri"/>
          <w:sz w:val="20"/>
          <w:szCs w:val="20"/>
        </w:rPr>
        <w:t>sou</w:t>
      </w:r>
      <w:r w:rsidR="00C46A93" w:rsidRPr="00885CCC">
        <w:rPr>
          <w:rFonts w:ascii="Calibri" w:hAnsi="Calibri" w:cs="Calibri"/>
          <w:sz w:val="20"/>
          <w:szCs w:val="20"/>
        </w:rPr>
        <w:t xml:space="preserve"> </w:t>
      </w:r>
      <w:r w:rsidR="007238C4">
        <w:rPr>
          <w:rFonts w:ascii="Calibri" w:hAnsi="Calibri" w:cs="Calibri"/>
          <w:sz w:val="20"/>
          <w:szCs w:val="20"/>
        </w:rPr>
        <w:t>objekty</w:t>
      </w:r>
      <w:r w:rsidR="000F01AE">
        <w:rPr>
          <w:rFonts w:ascii="Calibri" w:hAnsi="Calibri" w:cs="Calibri"/>
          <w:sz w:val="20"/>
          <w:szCs w:val="20"/>
        </w:rPr>
        <w:t xml:space="preserve"> kupujícího</w:t>
      </w:r>
      <w:r w:rsidR="007238C4">
        <w:rPr>
          <w:rFonts w:ascii="Calibri" w:hAnsi="Calibri" w:cs="Calibri"/>
          <w:sz w:val="20"/>
          <w:szCs w:val="20"/>
        </w:rPr>
        <w:t xml:space="preserve"> </w:t>
      </w:r>
      <w:r w:rsidR="007238C4" w:rsidRPr="007238C4">
        <w:rPr>
          <w:rFonts w:ascii="Calibri" w:hAnsi="Calibri" w:cs="Calibri"/>
          <w:sz w:val="20"/>
          <w:szCs w:val="20"/>
        </w:rPr>
        <w:t xml:space="preserve">budova F na adrese Komenského nám. 1619/2, 251 01 </w:t>
      </w:r>
      <w:r w:rsidR="00393EB1">
        <w:rPr>
          <w:rFonts w:ascii="Calibri" w:hAnsi="Calibri" w:cs="Calibri"/>
          <w:sz w:val="20"/>
          <w:szCs w:val="20"/>
        </w:rPr>
        <w:t>Dobříš</w:t>
      </w:r>
      <w:r w:rsidR="007238C4" w:rsidRPr="007238C4">
        <w:rPr>
          <w:rFonts w:ascii="Calibri" w:hAnsi="Calibri" w:cs="Calibri"/>
          <w:sz w:val="20"/>
          <w:szCs w:val="20"/>
        </w:rPr>
        <w:t xml:space="preserve"> a Budova C na adrese Olivova 1800/2 25101 </w:t>
      </w:r>
      <w:r w:rsidR="00393EB1">
        <w:rPr>
          <w:rFonts w:ascii="Calibri" w:hAnsi="Calibri" w:cs="Calibri"/>
          <w:sz w:val="20"/>
          <w:szCs w:val="20"/>
        </w:rPr>
        <w:t>Dobříš</w:t>
      </w:r>
      <w:r w:rsidR="000F01AE">
        <w:rPr>
          <w:rFonts w:ascii="Calibri" w:hAnsi="Calibri" w:cs="Calibri"/>
          <w:sz w:val="20"/>
          <w:szCs w:val="20"/>
        </w:rPr>
        <w:t>.</w:t>
      </w:r>
      <w:r w:rsidR="00967C20" w:rsidRPr="00C46A93">
        <w:rPr>
          <w:rFonts w:ascii="Calibri" w:hAnsi="Calibri" w:cs="Calibri"/>
          <w:sz w:val="20"/>
          <w:szCs w:val="20"/>
        </w:rPr>
        <w:t xml:space="preserve"> </w:t>
      </w:r>
    </w:p>
    <w:p w14:paraId="593CFB9E" w14:textId="0B612472" w:rsidR="004F0D8C" w:rsidRPr="000F69D3"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5C58E5">
        <w:rPr>
          <w:rFonts w:ascii="Calibri" w:hAnsi="Calibri" w:cs="Calibri"/>
          <w:sz w:val="20"/>
          <w:szCs w:val="20"/>
        </w:rPr>
        <w:t xml:space="preserve">Prodávající je povinen dodat </w:t>
      </w:r>
      <w:r w:rsidRPr="00C01C59">
        <w:rPr>
          <w:rFonts w:ascii="Calibri" w:hAnsi="Calibri" w:cs="Calibri"/>
          <w:sz w:val="20"/>
          <w:szCs w:val="20"/>
        </w:rPr>
        <w:t xml:space="preserve">zboží </w:t>
      </w:r>
      <w:r w:rsidR="005C58E5" w:rsidRPr="00CF38E2">
        <w:rPr>
          <w:rFonts w:ascii="Calibri" w:hAnsi="Calibri" w:cs="Calibri"/>
          <w:b/>
          <w:bCs/>
          <w:sz w:val="20"/>
          <w:szCs w:val="20"/>
        </w:rPr>
        <w:t xml:space="preserve">nejpozději do </w:t>
      </w:r>
      <w:del w:id="4" w:author="Nikola Paříková" w:date="2024-05-21T12:48:00Z" w16du:dateUtc="2024-05-21T10:48:00Z">
        <w:r w:rsidR="00CF38E2" w:rsidRPr="00CF38E2">
          <w:rPr>
            <w:rFonts w:ascii="Calibri" w:hAnsi="Calibri" w:cs="Calibri"/>
            <w:b/>
            <w:bCs/>
            <w:sz w:val="20"/>
            <w:szCs w:val="20"/>
          </w:rPr>
          <w:delText>150</w:delText>
        </w:r>
      </w:del>
      <w:ins w:id="5" w:author="Nikola Paříková" w:date="2024-05-21T12:48:00Z" w16du:dateUtc="2024-05-21T10:48:00Z">
        <w:r w:rsidR="00CF38E2" w:rsidRPr="00CF38E2">
          <w:rPr>
            <w:rFonts w:ascii="Calibri" w:hAnsi="Calibri" w:cs="Calibri"/>
            <w:b/>
            <w:bCs/>
            <w:sz w:val="20"/>
            <w:szCs w:val="20"/>
          </w:rPr>
          <w:t>1</w:t>
        </w:r>
        <w:r w:rsidR="00BC1FD1">
          <w:rPr>
            <w:rFonts w:ascii="Calibri" w:hAnsi="Calibri" w:cs="Calibri"/>
            <w:b/>
            <w:bCs/>
            <w:sz w:val="20"/>
            <w:szCs w:val="20"/>
          </w:rPr>
          <w:t>2</w:t>
        </w:r>
        <w:r w:rsidR="00CF38E2" w:rsidRPr="00CF38E2">
          <w:rPr>
            <w:rFonts w:ascii="Calibri" w:hAnsi="Calibri" w:cs="Calibri"/>
            <w:b/>
            <w:bCs/>
            <w:sz w:val="20"/>
            <w:szCs w:val="20"/>
          </w:rPr>
          <w:t>0</w:t>
        </w:r>
      </w:ins>
      <w:r w:rsidR="00CF38E2" w:rsidRPr="00CF38E2">
        <w:rPr>
          <w:rFonts w:ascii="Calibri" w:hAnsi="Calibri" w:cs="Calibri"/>
          <w:b/>
          <w:bCs/>
          <w:sz w:val="20"/>
          <w:szCs w:val="20"/>
        </w:rPr>
        <w:t xml:space="preserve"> </w:t>
      </w:r>
      <w:r w:rsidR="00A14725" w:rsidRPr="00CF38E2">
        <w:rPr>
          <w:rFonts w:ascii="Calibri" w:hAnsi="Calibri" w:cs="Calibri"/>
          <w:b/>
          <w:bCs/>
          <w:sz w:val="20"/>
          <w:szCs w:val="20"/>
        </w:rPr>
        <w:t xml:space="preserve">dní </w:t>
      </w:r>
      <w:r w:rsidR="005C58E5" w:rsidRPr="00CF38E2">
        <w:rPr>
          <w:rFonts w:ascii="Calibri" w:hAnsi="Calibri" w:cs="Calibri"/>
          <w:b/>
          <w:bCs/>
          <w:sz w:val="20"/>
          <w:szCs w:val="20"/>
        </w:rPr>
        <w:t xml:space="preserve">od </w:t>
      </w:r>
      <w:r w:rsidR="004F0D8C" w:rsidRPr="00CF38E2">
        <w:rPr>
          <w:rFonts w:ascii="Calibri" w:hAnsi="Calibri" w:cs="Calibri"/>
          <w:b/>
          <w:bCs/>
          <w:sz w:val="20"/>
          <w:szCs w:val="20"/>
        </w:rPr>
        <w:t>účinnosti</w:t>
      </w:r>
      <w:r w:rsidR="004F0D8C" w:rsidRPr="00044454">
        <w:rPr>
          <w:rFonts w:ascii="Calibri" w:hAnsi="Calibri" w:cs="Calibri"/>
          <w:b/>
          <w:bCs/>
          <w:sz w:val="20"/>
          <w:szCs w:val="20"/>
        </w:rPr>
        <w:t xml:space="preserve"> </w:t>
      </w:r>
      <w:r w:rsidR="005C58E5" w:rsidRPr="00044454">
        <w:rPr>
          <w:rFonts w:ascii="Calibri" w:hAnsi="Calibri" w:cs="Calibri"/>
          <w:b/>
          <w:bCs/>
          <w:sz w:val="20"/>
          <w:szCs w:val="20"/>
        </w:rPr>
        <w:t>této smlouvy</w:t>
      </w:r>
      <w:r w:rsidR="005C58E5" w:rsidRPr="005C58E5">
        <w:rPr>
          <w:rFonts w:ascii="Calibri" w:hAnsi="Calibri" w:cs="Calibri"/>
          <w:sz w:val="20"/>
          <w:szCs w:val="20"/>
        </w:rPr>
        <w:t>.</w:t>
      </w:r>
      <w:r w:rsidR="004F0D8C">
        <w:rPr>
          <w:rFonts w:ascii="Calibri" w:hAnsi="Calibri" w:cs="Calibri"/>
          <w:sz w:val="20"/>
          <w:szCs w:val="20"/>
        </w:rPr>
        <w:t xml:space="preserve"> </w:t>
      </w:r>
    </w:p>
    <w:p w14:paraId="0B6C0C5E" w14:textId="19D6D0C5" w:rsidR="00104657" w:rsidRPr="00DC659D" w:rsidRDefault="00104657" w:rsidP="003A39B9">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Dodávka se považuje podle </w:t>
      </w:r>
      <w:r w:rsidR="002219EF" w:rsidRPr="00DC659D">
        <w:rPr>
          <w:rFonts w:ascii="Calibri" w:hAnsi="Calibri" w:cs="Calibri"/>
          <w:sz w:val="20"/>
          <w:szCs w:val="20"/>
        </w:rPr>
        <w:t>této smlouvy za </w:t>
      </w:r>
      <w:r w:rsidR="007238C4">
        <w:rPr>
          <w:rFonts w:ascii="Calibri" w:hAnsi="Calibri" w:cs="Calibri"/>
          <w:sz w:val="20"/>
          <w:szCs w:val="20"/>
        </w:rPr>
        <w:t>dodanou</w:t>
      </w:r>
      <w:r w:rsidR="002219EF" w:rsidRPr="00DC659D">
        <w:rPr>
          <w:rFonts w:ascii="Calibri" w:hAnsi="Calibri" w:cs="Calibri"/>
          <w:sz w:val="20"/>
          <w:szCs w:val="20"/>
        </w:rPr>
        <w:t>, pokud</w:t>
      </w:r>
      <w:r w:rsidRPr="00DC659D">
        <w:rPr>
          <w:rFonts w:ascii="Calibri" w:hAnsi="Calibri" w:cs="Calibri"/>
          <w:sz w:val="20"/>
          <w:szCs w:val="20"/>
        </w:rPr>
        <w:t> bylo:</w:t>
      </w:r>
    </w:p>
    <w:p w14:paraId="4B2338BB" w14:textId="0C27C628" w:rsidR="00104657" w:rsidRPr="000F69D3" w:rsidRDefault="002219EF" w:rsidP="007238C4">
      <w:pPr>
        <w:numPr>
          <w:ilvl w:val="1"/>
          <w:numId w:val="8"/>
        </w:numPr>
        <w:spacing w:line="280" w:lineRule="atLeast"/>
        <w:ind w:hanging="180"/>
        <w:rPr>
          <w:rFonts w:ascii="Calibri" w:hAnsi="Calibri" w:cs="Calibri"/>
          <w:sz w:val="20"/>
          <w:szCs w:val="20"/>
        </w:rPr>
      </w:pPr>
      <w:r w:rsidRPr="00DC659D">
        <w:rPr>
          <w:rFonts w:ascii="Calibri" w:hAnsi="Calibri" w:cs="Calibri"/>
          <w:sz w:val="20"/>
          <w:szCs w:val="20"/>
        </w:rPr>
        <w:t xml:space="preserve">zboží </w:t>
      </w:r>
      <w:r w:rsidR="00104657" w:rsidRPr="00DC659D">
        <w:rPr>
          <w:rFonts w:ascii="Calibri" w:hAnsi="Calibri" w:cs="Calibri"/>
          <w:sz w:val="20"/>
          <w:szCs w:val="20"/>
        </w:rPr>
        <w:t xml:space="preserve">řádně </w:t>
      </w:r>
      <w:r w:rsidR="000F69D3">
        <w:rPr>
          <w:rFonts w:ascii="Calibri" w:hAnsi="Calibri" w:cs="Calibri"/>
          <w:sz w:val="20"/>
          <w:szCs w:val="20"/>
        </w:rPr>
        <w:t>dodáno</w:t>
      </w:r>
      <w:r w:rsidR="000F69D3" w:rsidRPr="00DC659D">
        <w:rPr>
          <w:rFonts w:ascii="Calibri" w:hAnsi="Calibri" w:cs="Calibri"/>
          <w:sz w:val="20"/>
          <w:szCs w:val="20"/>
        </w:rPr>
        <w:t xml:space="preserve"> </w:t>
      </w:r>
      <w:r w:rsidR="00104657" w:rsidRPr="00DC659D">
        <w:rPr>
          <w:rFonts w:ascii="Calibri" w:hAnsi="Calibri" w:cs="Calibri"/>
          <w:sz w:val="20"/>
          <w:szCs w:val="20"/>
        </w:rPr>
        <w:t>včetně příslušné dokumentace</w:t>
      </w:r>
      <w:r w:rsidR="000F69D3">
        <w:rPr>
          <w:rFonts w:ascii="Calibri" w:hAnsi="Calibri" w:cs="Calibri"/>
          <w:sz w:val="20"/>
          <w:szCs w:val="20"/>
        </w:rPr>
        <w:t xml:space="preserve"> (k </w:t>
      </w:r>
      <w:r w:rsidR="000F69D3" w:rsidRPr="000F69D3">
        <w:rPr>
          <w:rFonts w:ascii="Calibri" w:hAnsi="Calibri" w:cs="Calibri"/>
          <w:sz w:val="20"/>
          <w:szCs w:val="20"/>
        </w:rPr>
        <w:t>instalac</w:t>
      </w:r>
      <w:r w:rsidR="000F69D3">
        <w:rPr>
          <w:rFonts w:ascii="Calibri" w:hAnsi="Calibri" w:cs="Calibri"/>
          <w:sz w:val="20"/>
          <w:szCs w:val="20"/>
        </w:rPr>
        <w:t>i</w:t>
      </w:r>
      <w:r w:rsidR="000F69D3" w:rsidRPr="000F69D3">
        <w:rPr>
          <w:rFonts w:ascii="Calibri" w:hAnsi="Calibri" w:cs="Calibri"/>
          <w:sz w:val="20"/>
          <w:szCs w:val="20"/>
        </w:rPr>
        <w:t>, nastavení, zabezpečení jednotlivých komponent</w:t>
      </w:r>
      <w:r w:rsidR="000F69D3">
        <w:rPr>
          <w:rFonts w:ascii="Calibri" w:hAnsi="Calibri" w:cs="Calibri"/>
          <w:sz w:val="20"/>
          <w:szCs w:val="20"/>
        </w:rPr>
        <w:t xml:space="preserve"> a včetně návrhu plánu obnovy</w:t>
      </w:r>
      <w:r w:rsidR="000F69D3" w:rsidRPr="000F69D3">
        <w:rPr>
          <w:rFonts w:ascii="Calibri" w:hAnsi="Calibri" w:cs="Calibri"/>
          <w:sz w:val="20"/>
          <w:szCs w:val="20"/>
        </w:rPr>
        <w:t>).</w:t>
      </w:r>
    </w:p>
    <w:p w14:paraId="1A1958E9" w14:textId="66083F32" w:rsidR="00EC20A2" w:rsidRDefault="000F01AE" w:rsidP="00EC20A2">
      <w:pPr>
        <w:numPr>
          <w:ilvl w:val="1"/>
          <w:numId w:val="8"/>
        </w:numPr>
        <w:spacing w:line="280" w:lineRule="atLeast"/>
        <w:ind w:hanging="180"/>
        <w:rPr>
          <w:rFonts w:ascii="Calibri" w:hAnsi="Calibri" w:cs="Calibri"/>
          <w:sz w:val="20"/>
          <w:szCs w:val="20"/>
        </w:rPr>
      </w:pPr>
      <w:r>
        <w:rPr>
          <w:rFonts w:ascii="Calibri" w:hAnsi="Calibri" w:cs="Calibri"/>
          <w:bCs/>
          <w:sz w:val="20"/>
          <w:szCs w:val="20"/>
          <w:lang w:eastAsia="en-US"/>
        </w:rPr>
        <w:t>provedena</w:t>
      </w:r>
      <w:r w:rsidR="00EC20A2">
        <w:rPr>
          <w:rFonts w:ascii="Calibri" w:hAnsi="Calibri" w:cs="Calibri"/>
          <w:bCs/>
          <w:sz w:val="20"/>
          <w:szCs w:val="20"/>
          <w:lang w:eastAsia="en-US"/>
        </w:rPr>
        <w:t xml:space="preserve"> instalace,</w:t>
      </w:r>
      <w:r>
        <w:rPr>
          <w:rFonts w:ascii="Calibri" w:hAnsi="Calibri" w:cs="Calibri"/>
          <w:bCs/>
          <w:sz w:val="20"/>
          <w:szCs w:val="20"/>
          <w:lang w:eastAsia="en-US"/>
        </w:rPr>
        <w:t xml:space="preserve"> implementace</w:t>
      </w:r>
      <w:r w:rsidR="00741F75">
        <w:rPr>
          <w:rFonts w:ascii="Calibri" w:hAnsi="Calibri" w:cs="Calibri"/>
          <w:bCs/>
          <w:sz w:val="20"/>
          <w:szCs w:val="20"/>
          <w:lang w:eastAsia="en-US"/>
        </w:rPr>
        <w:t xml:space="preserve"> (případné podrobné specifické podmínky implementace jsou uvedeny v příloze č. 1 smlouvy)</w:t>
      </w:r>
      <w:r w:rsidR="0046521A">
        <w:rPr>
          <w:rFonts w:ascii="Calibri" w:hAnsi="Calibri" w:cs="Calibri"/>
          <w:bCs/>
          <w:sz w:val="20"/>
          <w:szCs w:val="20"/>
          <w:lang w:eastAsia="en-US"/>
        </w:rPr>
        <w:t xml:space="preserve"> a </w:t>
      </w:r>
      <w:r w:rsidR="00687C29" w:rsidRPr="00DC659D">
        <w:rPr>
          <w:rFonts w:ascii="Calibri" w:hAnsi="Calibri" w:cs="Calibri"/>
          <w:bCs/>
          <w:sz w:val="20"/>
          <w:szCs w:val="20"/>
          <w:lang w:eastAsia="en-US"/>
        </w:rPr>
        <w:t>úspěšně vyzkoušena funkčnost</w:t>
      </w:r>
      <w:r w:rsidR="002219EF" w:rsidRPr="00DC659D">
        <w:rPr>
          <w:rFonts w:ascii="Calibri" w:hAnsi="Calibri" w:cs="Calibri"/>
          <w:sz w:val="20"/>
          <w:szCs w:val="20"/>
        </w:rPr>
        <w:t>,</w:t>
      </w:r>
    </w:p>
    <w:p w14:paraId="066F4DD5" w14:textId="49087E84"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 u níž se nepředpokládá žádný výpadek služeb lze provádět v pracovní době MÚ</w:t>
      </w:r>
    </w:p>
    <w:p w14:paraId="7709A603" w14:textId="2143023B"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 u které se obě strany shodnou že předpokládaný výpadek bude kratší než 10</w:t>
      </w:r>
      <w:r w:rsidR="00741F75">
        <w:rPr>
          <w:rFonts w:ascii="Calibri" w:hAnsi="Calibri" w:cs="Calibri"/>
          <w:sz w:val="20"/>
          <w:szCs w:val="20"/>
        </w:rPr>
        <w:t xml:space="preserve"> </w:t>
      </w:r>
      <w:r w:rsidRPr="000F69D3">
        <w:rPr>
          <w:rFonts w:ascii="Calibri" w:hAnsi="Calibri" w:cs="Calibri"/>
          <w:sz w:val="20"/>
          <w:szCs w:val="20"/>
        </w:rPr>
        <w:t>min lz</w:t>
      </w:r>
      <w:r w:rsidR="00741F75">
        <w:rPr>
          <w:rFonts w:ascii="Calibri" w:hAnsi="Calibri" w:cs="Calibri"/>
          <w:sz w:val="20"/>
          <w:szCs w:val="20"/>
        </w:rPr>
        <w:t>e</w:t>
      </w:r>
      <w:r w:rsidRPr="000F69D3">
        <w:rPr>
          <w:rFonts w:ascii="Calibri" w:hAnsi="Calibri" w:cs="Calibri"/>
          <w:sz w:val="20"/>
          <w:szCs w:val="20"/>
        </w:rPr>
        <w:t xml:space="preserve"> provádět mimo úřední hodiny.</w:t>
      </w:r>
    </w:p>
    <w:p w14:paraId="4832C5CA" w14:textId="30DCBC6C"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innosti s výpadkem delší se mohou provádět pouze mimo pracovní dobu MÚ. Termín odstávky musí být znám alespoň týden předem</w:t>
      </w:r>
    </w:p>
    <w:p w14:paraId="5EDAA43B" w14:textId="5653459E"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t</w:t>
      </w:r>
      <w:r w:rsidRPr="000F69D3">
        <w:rPr>
          <w:rFonts w:ascii="Calibri" w:hAnsi="Calibri" w:cs="Calibri"/>
          <w:sz w:val="20"/>
          <w:szCs w:val="20"/>
        </w:rPr>
        <w:t>ermín školení uživatelů min. měsíc předem.</w:t>
      </w:r>
    </w:p>
    <w:p w14:paraId="5CFE3384" w14:textId="7553C62B" w:rsid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š</w:t>
      </w:r>
      <w:r w:rsidRPr="000F69D3">
        <w:rPr>
          <w:rFonts w:ascii="Calibri" w:hAnsi="Calibri" w:cs="Calibri"/>
          <w:sz w:val="20"/>
          <w:szCs w:val="20"/>
        </w:rPr>
        <w:t>kolení OIT může probíhat v průběhu instalace.</w:t>
      </w:r>
    </w:p>
    <w:p w14:paraId="09227940" w14:textId="736404A0" w:rsidR="00EC20A2" w:rsidRPr="00EC20A2" w:rsidRDefault="00EC20A2" w:rsidP="00EC20A2">
      <w:pPr>
        <w:numPr>
          <w:ilvl w:val="1"/>
          <w:numId w:val="8"/>
        </w:numPr>
        <w:spacing w:line="280" w:lineRule="atLeast"/>
        <w:ind w:hanging="180"/>
        <w:rPr>
          <w:rFonts w:ascii="Calibri" w:hAnsi="Calibri" w:cs="Calibri"/>
          <w:sz w:val="20"/>
          <w:szCs w:val="20"/>
        </w:rPr>
      </w:pPr>
      <w:r>
        <w:rPr>
          <w:rFonts w:ascii="Calibri" w:hAnsi="Calibri" w:cs="Calibri"/>
          <w:sz w:val="20"/>
          <w:szCs w:val="20"/>
        </w:rPr>
        <w:t>s</w:t>
      </w:r>
      <w:r w:rsidRPr="00EC20A2">
        <w:rPr>
          <w:rFonts w:ascii="Calibri" w:hAnsi="Calibri" w:cs="Calibri"/>
          <w:sz w:val="20"/>
          <w:szCs w:val="20"/>
        </w:rPr>
        <w:t>oučástí instalace bude</w:t>
      </w:r>
      <w:r w:rsidR="000F69D3">
        <w:rPr>
          <w:rFonts w:ascii="Calibri" w:hAnsi="Calibri" w:cs="Calibri"/>
          <w:sz w:val="20"/>
          <w:szCs w:val="20"/>
        </w:rPr>
        <w:t xml:space="preserve"> následný</w:t>
      </w:r>
      <w:r w:rsidRPr="00EC20A2">
        <w:rPr>
          <w:rFonts w:ascii="Calibri" w:hAnsi="Calibri" w:cs="Calibri"/>
          <w:sz w:val="20"/>
          <w:szCs w:val="20"/>
        </w:rPr>
        <w:t xml:space="preserve"> testovací provoz</w:t>
      </w:r>
      <w:r w:rsidR="001844DE">
        <w:rPr>
          <w:rFonts w:ascii="Calibri" w:hAnsi="Calibri" w:cs="Calibri"/>
          <w:sz w:val="20"/>
          <w:szCs w:val="20"/>
        </w:rPr>
        <w:t xml:space="preserve"> provedený bez zbytečného odkladu</w:t>
      </w:r>
      <w:r w:rsidR="00A14725">
        <w:rPr>
          <w:rFonts w:ascii="Calibri" w:hAnsi="Calibri" w:cs="Calibri"/>
          <w:sz w:val="20"/>
          <w:szCs w:val="20"/>
        </w:rPr>
        <w:t xml:space="preserve"> v délce nutné</w:t>
      </w:r>
      <w:r w:rsidRPr="00EC20A2">
        <w:rPr>
          <w:rFonts w:ascii="Calibri" w:hAnsi="Calibri" w:cs="Calibri"/>
          <w:sz w:val="20"/>
          <w:szCs w:val="20"/>
        </w:rPr>
        <w:t xml:space="preserve"> pro ověření funkčnosti dodaného </w:t>
      </w:r>
      <w:r w:rsidR="00CF38E2">
        <w:rPr>
          <w:rFonts w:ascii="Calibri" w:hAnsi="Calibri" w:cs="Calibri"/>
          <w:sz w:val="20"/>
          <w:szCs w:val="20"/>
        </w:rPr>
        <w:t>zboží</w:t>
      </w:r>
      <w:r w:rsidRPr="00EC20A2">
        <w:rPr>
          <w:rFonts w:ascii="Calibri" w:hAnsi="Calibri" w:cs="Calibri"/>
          <w:sz w:val="20"/>
          <w:szCs w:val="20"/>
        </w:rPr>
        <w:t>. Náplň testovacího provozu bude následující:</w:t>
      </w:r>
    </w:p>
    <w:p w14:paraId="0A923AEF"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zahoření a ověření funkčnosti HW zařízení</w:t>
      </w:r>
    </w:p>
    <w:p w14:paraId="26EB9C85"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vzájemné spolupráce jednotlivých HW zařízení</w:t>
      </w:r>
    </w:p>
    <w:p w14:paraId="37E06EE9"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napojení na LAN síť zadavatele</w:t>
      </w:r>
    </w:p>
    <w:p w14:paraId="380BBD42"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provedení zátěžových testů</w:t>
      </w:r>
    </w:p>
    <w:p w14:paraId="356853EF"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některého ze zařízení (ověření vysoké dostupnosti)</w:t>
      </w:r>
    </w:p>
    <w:p w14:paraId="13395299" w14:textId="7E68D22F" w:rsidR="00EC20A2" w:rsidRPr="00DC659D"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el. energie</w:t>
      </w:r>
    </w:p>
    <w:p w14:paraId="1CBF00B5" w14:textId="52D0D0DA" w:rsidR="00034F87" w:rsidRDefault="00CF38E2"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Po dodání a implementaci plnění částí Veřejné zakázky č. 2, 3, 4 a 5 </w:t>
      </w:r>
      <w:r w:rsidR="00034F87">
        <w:rPr>
          <w:rFonts w:ascii="Calibri" w:hAnsi="Calibri" w:cs="Calibri"/>
          <w:sz w:val="20"/>
          <w:szCs w:val="20"/>
        </w:rPr>
        <w:t>bude následovat fáze penetračního testování.</w:t>
      </w:r>
    </w:p>
    <w:p w14:paraId="23027503" w14:textId="3B5349ED" w:rsidR="00034F87" w:rsidRPr="00034F87" w:rsidRDefault="00034F87"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V rámci penetračního testování dojde k p</w:t>
      </w:r>
      <w:r w:rsidRPr="00034F87">
        <w:rPr>
          <w:rFonts w:ascii="Calibri" w:hAnsi="Calibri" w:cs="Calibri"/>
          <w:sz w:val="20"/>
          <w:szCs w:val="20"/>
        </w:rPr>
        <w:t xml:space="preserve">rověření funkčnost technických opatření a celkové bezpečnosti </w:t>
      </w:r>
      <w:r>
        <w:rPr>
          <w:rFonts w:ascii="Calibri" w:hAnsi="Calibri" w:cs="Calibri"/>
          <w:sz w:val="20"/>
          <w:szCs w:val="20"/>
        </w:rPr>
        <w:t>dodávky</w:t>
      </w:r>
      <w:r w:rsidRPr="00034F87">
        <w:rPr>
          <w:rFonts w:ascii="Calibri" w:hAnsi="Calibri" w:cs="Calibri"/>
          <w:sz w:val="20"/>
          <w:szCs w:val="20"/>
        </w:rPr>
        <w:t xml:space="preserve"> pomocí penetračního testu</w:t>
      </w:r>
      <w:r>
        <w:rPr>
          <w:rFonts w:ascii="Calibri" w:hAnsi="Calibri" w:cs="Calibri"/>
          <w:sz w:val="20"/>
          <w:szCs w:val="20"/>
        </w:rPr>
        <w:t xml:space="preserve">. </w:t>
      </w:r>
      <w:r w:rsidRPr="00034F87">
        <w:rPr>
          <w:rFonts w:ascii="Calibri" w:hAnsi="Calibri" w:cs="Calibri"/>
          <w:bCs/>
          <w:sz w:val="20"/>
          <w:szCs w:val="20"/>
        </w:rPr>
        <w:t>Penetrační testování</w:t>
      </w:r>
      <w:r w:rsidRPr="00034F87">
        <w:rPr>
          <w:rFonts w:ascii="Calibri" w:hAnsi="Calibri" w:cs="Calibri"/>
          <w:sz w:val="20"/>
          <w:szCs w:val="20"/>
        </w:rPr>
        <w:t xml:space="preserve"> provede 3. osoba zvolená </w:t>
      </w:r>
      <w:r>
        <w:rPr>
          <w:rFonts w:ascii="Calibri" w:hAnsi="Calibri" w:cs="Calibri"/>
          <w:sz w:val="20"/>
          <w:szCs w:val="20"/>
        </w:rPr>
        <w:t>kupujícím</w:t>
      </w:r>
      <w:r w:rsidRPr="00034F87">
        <w:rPr>
          <w:rFonts w:ascii="Calibri" w:hAnsi="Calibri" w:cs="Calibri"/>
          <w:sz w:val="20"/>
          <w:szCs w:val="20"/>
        </w:rPr>
        <w:t>, a to nejpozději do 14 dní od dokončení</w:t>
      </w:r>
      <w:r w:rsidR="00CF38E2">
        <w:rPr>
          <w:rFonts w:ascii="Calibri" w:hAnsi="Calibri" w:cs="Calibri"/>
          <w:sz w:val="20"/>
          <w:szCs w:val="20"/>
        </w:rPr>
        <w:t xml:space="preserve"> dodávky a</w:t>
      </w:r>
      <w:r w:rsidRPr="00034F87">
        <w:rPr>
          <w:rFonts w:ascii="Calibri" w:hAnsi="Calibri" w:cs="Calibri"/>
          <w:sz w:val="20"/>
          <w:szCs w:val="20"/>
        </w:rPr>
        <w:t xml:space="preserve"> </w:t>
      </w:r>
      <w:r>
        <w:rPr>
          <w:rFonts w:ascii="Calibri" w:hAnsi="Calibri" w:cs="Calibri"/>
          <w:sz w:val="20"/>
          <w:szCs w:val="20"/>
        </w:rPr>
        <w:t xml:space="preserve">implementace plnění </w:t>
      </w:r>
      <w:r w:rsidR="00CF38E2">
        <w:rPr>
          <w:rFonts w:ascii="Calibri" w:hAnsi="Calibri" w:cs="Calibri"/>
          <w:sz w:val="20"/>
          <w:szCs w:val="20"/>
        </w:rPr>
        <w:t xml:space="preserve">částí </w:t>
      </w:r>
      <w:r>
        <w:rPr>
          <w:rFonts w:ascii="Calibri" w:hAnsi="Calibri" w:cs="Calibri"/>
          <w:sz w:val="20"/>
          <w:szCs w:val="20"/>
        </w:rPr>
        <w:t>Veřejné zakázky</w:t>
      </w:r>
      <w:r w:rsidR="00CF38E2">
        <w:rPr>
          <w:rFonts w:ascii="Calibri" w:hAnsi="Calibri" w:cs="Calibri"/>
          <w:sz w:val="20"/>
          <w:szCs w:val="20"/>
        </w:rPr>
        <w:t xml:space="preserve"> č. 2, 3, 4 a 5 (resp. po dokončení dodávky a implementace poslední z uvedených částí),</w:t>
      </w:r>
      <w:r w:rsidRPr="00034F87">
        <w:rPr>
          <w:rFonts w:ascii="Calibri" w:hAnsi="Calibri" w:cs="Calibri"/>
          <w:sz w:val="20"/>
          <w:szCs w:val="20"/>
        </w:rPr>
        <w:t xml:space="preserve"> přičemž toto</w:t>
      </w:r>
      <w:r>
        <w:rPr>
          <w:rFonts w:ascii="Calibri" w:hAnsi="Calibri" w:cs="Calibri"/>
          <w:sz w:val="20"/>
          <w:szCs w:val="20"/>
        </w:rPr>
        <w:t xml:space="preserve"> penetrační testování</w:t>
      </w:r>
      <w:r w:rsidRPr="00034F87">
        <w:rPr>
          <w:rFonts w:ascii="Calibri" w:hAnsi="Calibri" w:cs="Calibri"/>
          <w:sz w:val="20"/>
          <w:szCs w:val="20"/>
        </w:rPr>
        <w:t xml:space="preserve"> bude trvat maximálně 30 dní.</w:t>
      </w:r>
      <w:r>
        <w:rPr>
          <w:rFonts w:ascii="Calibri" w:hAnsi="Calibri" w:cs="Calibri"/>
          <w:sz w:val="20"/>
          <w:szCs w:val="20"/>
        </w:rPr>
        <w:t xml:space="preserve"> </w:t>
      </w:r>
      <w:r w:rsidRPr="00034F87">
        <w:rPr>
          <w:rFonts w:ascii="Calibri" w:hAnsi="Calibri" w:cs="Calibri"/>
          <w:sz w:val="20"/>
          <w:szCs w:val="20"/>
        </w:rPr>
        <w:t xml:space="preserve">V návaznosti na dokončení </w:t>
      </w:r>
      <w:r>
        <w:rPr>
          <w:rFonts w:ascii="Calibri" w:hAnsi="Calibri" w:cs="Calibri"/>
          <w:sz w:val="20"/>
          <w:szCs w:val="20"/>
        </w:rPr>
        <w:t>p</w:t>
      </w:r>
      <w:r w:rsidRPr="00034F87">
        <w:rPr>
          <w:rFonts w:ascii="Calibri" w:hAnsi="Calibri" w:cs="Calibri"/>
          <w:sz w:val="20"/>
          <w:szCs w:val="20"/>
        </w:rPr>
        <w:t xml:space="preserve">enetračního testování </w:t>
      </w:r>
      <w:r>
        <w:rPr>
          <w:rFonts w:ascii="Calibri" w:hAnsi="Calibri" w:cs="Calibri"/>
          <w:sz w:val="20"/>
          <w:szCs w:val="20"/>
        </w:rPr>
        <w:t>prodávající</w:t>
      </w:r>
      <w:r w:rsidRPr="00034F87">
        <w:rPr>
          <w:rFonts w:ascii="Calibri" w:hAnsi="Calibri" w:cs="Calibri"/>
          <w:sz w:val="20"/>
          <w:szCs w:val="20"/>
        </w:rPr>
        <w:t xml:space="preserve"> napraví nalezené chyby bránící užívání dle účelu smlouvy, a to nejpozději do 14 dní od okamžiku, kdy obdrží výsledek </w:t>
      </w:r>
      <w:r>
        <w:rPr>
          <w:rFonts w:ascii="Calibri" w:hAnsi="Calibri" w:cs="Calibri"/>
          <w:sz w:val="20"/>
          <w:szCs w:val="20"/>
        </w:rPr>
        <w:t>p</w:t>
      </w:r>
      <w:r w:rsidRPr="00034F87">
        <w:rPr>
          <w:rFonts w:ascii="Calibri" w:hAnsi="Calibri" w:cs="Calibri"/>
          <w:sz w:val="20"/>
          <w:szCs w:val="20"/>
        </w:rPr>
        <w:t>enetračního testování.</w:t>
      </w:r>
    </w:p>
    <w:p w14:paraId="0D23EF47" w14:textId="02D1EE92" w:rsidR="00104657" w:rsidRPr="00DC659D"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Po splnění dodávky zboží</w:t>
      </w:r>
      <w:r w:rsidR="00034F87">
        <w:rPr>
          <w:rFonts w:ascii="Calibri" w:hAnsi="Calibri" w:cs="Calibri"/>
          <w:sz w:val="20"/>
          <w:szCs w:val="20"/>
        </w:rPr>
        <w:t xml:space="preserve">, tj. po prodávající napraví chyby </w:t>
      </w:r>
      <w:r w:rsidR="00034F87" w:rsidRPr="00034F87">
        <w:rPr>
          <w:rFonts w:ascii="Calibri" w:hAnsi="Calibri" w:cs="Calibri"/>
          <w:sz w:val="20"/>
          <w:szCs w:val="20"/>
        </w:rPr>
        <w:t>bránící užívání dle účelu smlouvy</w:t>
      </w:r>
      <w:r w:rsidR="00034F87">
        <w:rPr>
          <w:rFonts w:ascii="Calibri" w:hAnsi="Calibri" w:cs="Calibri"/>
          <w:sz w:val="20"/>
          <w:szCs w:val="20"/>
        </w:rPr>
        <w:t xml:space="preserve"> nalezené v rámci penetračního testování,</w:t>
      </w:r>
      <w:r w:rsidRPr="00DC659D">
        <w:rPr>
          <w:rFonts w:ascii="Calibri" w:hAnsi="Calibri" w:cs="Calibri"/>
          <w:sz w:val="20"/>
          <w:szCs w:val="20"/>
        </w:rPr>
        <w:t xml:space="preserve"> bude vyhotoven </w:t>
      </w:r>
      <w:r w:rsidRPr="00DC659D">
        <w:rPr>
          <w:rFonts w:ascii="Calibri" w:hAnsi="Calibri" w:cs="Calibri"/>
          <w:b/>
          <w:sz w:val="20"/>
          <w:szCs w:val="20"/>
        </w:rPr>
        <w:t>zápis o předání a převzetí zboží</w:t>
      </w:r>
      <w:r w:rsidRPr="00DC659D">
        <w:rPr>
          <w:rFonts w:ascii="Calibri" w:hAnsi="Calibri" w:cs="Calibri"/>
          <w:sz w:val="20"/>
          <w:szCs w:val="20"/>
        </w:rPr>
        <w:t>, který bude obsahovat níže uvedené náležitosti:</w:t>
      </w:r>
    </w:p>
    <w:p w14:paraId="369F1C42"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název a sídlo prodávajícího a kupujícího,</w:t>
      </w:r>
    </w:p>
    <w:p w14:paraId="110BE2ED"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označení dodaného zboží včetně výrobního čísla,</w:t>
      </w:r>
    </w:p>
    <w:p w14:paraId="6B8698E4" w14:textId="77777777" w:rsidR="000F01AE"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datum dodání</w:t>
      </w:r>
      <w:r w:rsidR="000F01AE">
        <w:rPr>
          <w:rFonts w:ascii="Calibri" w:hAnsi="Calibri" w:cs="Calibri"/>
          <w:sz w:val="20"/>
          <w:szCs w:val="20"/>
        </w:rPr>
        <w:t>,</w:t>
      </w:r>
    </w:p>
    <w:p w14:paraId="100D5480" w14:textId="3A5AF876" w:rsidR="00104657" w:rsidRPr="00DC659D" w:rsidRDefault="000F01AE" w:rsidP="000F01AE">
      <w:pPr>
        <w:numPr>
          <w:ilvl w:val="1"/>
          <w:numId w:val="7"/>
        </w:numPr>
        <w:spacing w:line="280" w:lineRule="atLeast"/>
        <w:ind w:hanging="180"/>
        <w:jc w:val="both"/>
        <w:rPr>
          <w:rFonts w:ascii="Calibri" w:hAnsi="Calibri" w:cs="Calibri"/>
          <w:sz w:val="20"/>
          <w:szCs w:val="20"/>
        </w:rPr>
      </w:pPr>
      <w:r w:rsidRPr="000C0912">
        <w:rPr>
          <w:rFonts w:ascii="Calibri" w:hAnsi="Calibri" w:cs="Calibri"/>
          <w:sz w:val="20"/>
          <w:szCs w:val="20"/>
        </w:rPr>
        <w:t xml:space="preserve">číslo a název dotačního projektu (konkrétně bude uveden text ve znění: </w:t>
      </w:r>
      <w:r w:rsidRPr="000A2C47">
        <w:rPr>
          <w:rFonts w:ascii="Calibri" w:hAnsi="Calibri" w:cs="Calibri"/>
          <w:i/>
          <w:iCs/>
          <w:sz w:val="20"/>
          <w:szCs w:val="20"/>
        </w:rPr>
        <w:t xml:space="preserve">Projekt </w:t>
      </w:r>
      <w:r w:rsidRPr="000A2C47">
        <w:rPr>
          <w:rFonts w:ascii="Calibri" w:hAnsi="Calibri" w:cs="Calibri"/>
          <w:b/>
          <w:i/>
          <w:iCs/>
          <w:sz w:val="20"/>
          <w:szCs w:val="20"/>
        </w:rPr>
        <w:t>„</w:t>
      </w:r>
      <w:r w:rsidR="00393EB1">
        <w:rPr>
          <w:rFonts w:ascii="Calibri" w:hAnsi="Calibri" w:cs="Calibri"/>
          <w:b/>
          <w:i/>
          <w:iCs/>
          <w:sz w:val="20"/>
          <w:szCs w:val="20"/>
        </w:rPr>
        <w:t>Bezpečnost datového centra města Dobříš</w:t>
      </w:r>
      <w:r w:rsidRPr="000A2C47">
        <w:rPr>
          <w:rFonts w:ascii="Calibri" w:hAnsi="Calibri" w:cs="Calibri"/>
          <w:b/>
          <w:i/>
          <w:iCs/>
          <w:sz w:val="20"/>
          <w:szCs w:val="20"/>
        </w:rPr>
        <w:t>“</w:t>
      </w:r>
      <w:r w:rsidRPr="000A2C47">
        <w:rPr>
          <w:rFonts w:ascii="Calibri" w:hAnsi="Calibri" w:cs="Calibri"/>
          <w:i/>
          <w:iCs/>
          <w:sz w:val="20"/>
          <w:szCs w:val="20"/>
        </w:rPr>
        <w:t xml:space="preserve">, reg. č. </w:t>
      </w:r>
      <w:r w:rsidR="00393EB1">
        <w:rPr>
          <w:rFonts w:ascii="Calibri" w:hAnsi="Calibri" w:cs="Calibri"/>
          <w:b/>
          <w:bCs/>
          <w:i/>
          <w:iCs/>
          <w:sz w:val="20"/>
          <w:szCs w:val="20"/>
        </w:rPr>
        <w:t>CZ.06.01.01/00/22_004/0000230</w:t>
      </w:r>
      <w:r w:rsidRPr="000A2C47">
        <w:rPr>
          <w:rFonts w:ascii="Calibri" w:hAnsi="Calibri" w:cs="Calibri"/>
          <w:i/>
          <w:iCs/>
          <w:sz w:val="20"/>
          <w:szCs w:val="20"/>
        </w:rPr>
        <w:t>, je spolufinancován z Integrovaného regionálního operačního programu</w:t>
      </w:r>
      <w:r w:rsidRPr="000C0912">
        <w:rPr>
          <w:rFonts w:ascii="Calibri" w:hAnsi="Calibri" w:cs="Calibri"/>
          <w:i/>
          <w:iCs/>
          <w:sz w:val="20"/>
          <w:szCs w:val="20"/>
        </w:rPr>
        <w:t>“</w:t>
      </w:r>
      <w:r w:rsidRPr="000C0912">
        <w:rPr>
          <w:rFonts w:ascii="Calibri" w:hAnsi="Calibri" w:cs="Calibri"/>
          <w:sz w:val="20"/>
          <w:szCs w:val="20"/>
        </w:rPr>
        <w:t>)</w:t>
      </w:r>
      <w:r w:rsidR="00104657" w:rsidRPr="00DC659D">
        <w:rPr>
          <w:rFonts w:ascii="Calibri" w:hAnsi="Calibri" w:cs="Calibri"/>
          <w:sz w:val="20"/>
          <w:szCs w:val="20"/>
        </w:rPr>
        <w:t>.</w:t>
      </w:r>
    </w:p>
    <w:p w14:paraId="6A6F6107" w14:textId="3FB59E21" w:rsidR="00104657"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Zápis o předání a převzetí zboží podepíší oprávnění zástupci obou smluvních stran, přičemž podpisem zápisu o předání a převzetí dochází k převzetí a předání zboží a ke splnění předmětu </w:t>
      </w:r>
      <w:r w:rsidR="00E35AEE" w:rsidRPr="00DC659D">
        <w:rPr>
          <w:rFonts w:ascii="Calibri" w:hAnsi="Calibri" w:cs="Calibri"/>
          <w:sz w:val="20"/>
          <w:szCs w:val="20"/>
        </w:rPr>
        <w:t>koupě</w:t>
      </w:r>
      <w:r w:rsidRPr="00DC659D">
        <w:rPr>
          <w:rFonts w:ascii="Calibri" w:hAnsi="Calibri" w:cs="Calibri"/>
          <w:sz w:val="20"/>
          <w:szCs w:val="20"/>
        </w:rPr>
        <w:t>.</w:t>
      </w:r>
    </w:p>
    <w:p w14:paraId="1A01A2A0" w14:textId="77777777" w:rsidR="00EC20A2" w:rsidRPr="00DC659D" w:rsidRDefault="00EC20A2" w:rsidP="00BC686A">
      <w:pPr>
        <w:spacing w:line="280" w:lineRule="atLeast"/>
        <w:ind w:left="540" w:hanging="540"/>
        <w:jc w:val="both"/>
        <w:rPr>
          <w:rFonts w:ascii="Calibri" w:hAnsi="Calibri" w:cs="Calibri"/>
          <w:b/>
          <w:sz w:val="20"/>
          <w:szCs w:val="20"/>
        </w:rPr>
      </w:pPr>
    </w:p>
    <w:p w14:paraId="5D66DC19"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6. Odpovědnost za vady, záruka za jakost</w:t>
      </w:r>
      <w:r w:rsidR="00623252" w:rsidRPr="00DC659D">
        <w:rPr>
          <w:rFonts w:ascii="Calibri" w:hAnsi="Calibri" w:cs="Calibri"/>
          <w:color w:val="auto"/>
          <w:sz w:val="20"/>
        </w:rPr>
        <w:t>, servis</w:t>
      </w:r>
    </w:p>
    <w:p w14:paraId="09F7D002" w14:textId="52DC89F7" w:rsidR="000F01AE" w:rsidRPr="00EC20A2" w:rsidRDefault="00104657" w:rsidP="003A39B9">
      <w:pPr>
        <w:numPr>
          <w:ilvl w:val="0"/>
          <w:numId w:val="10"/>
        </w:numPr>
        <w:tabs>
          <w:tab w:val="clear" w:pos="720"/>
        </w:tabs>
        <w:spacing w:line="280" w:lineRule="atLeast"/>
        <w:ind w:left="540" w:hanging="540"/>
        <w:jc w:val="both"/>
        <w:rPr>
          <w:rFonts w:ascii="Calibri" w:hAnsi="Calibri" w:cs="Calibri"/>
          <w:sz w:val="20"/>
          <w:szCs w:val="20"/>
        </w:rPr>
      </w:pPr>
      <w:r w:rsidRPr="00E729DA">
        <w:rPr>
          <w:rFonts w:ascii="Calibri" w:hAnsi="Calibri" w:cs="Calibri"/>
          <w:sz w:val="20"/>
          <w:szCs w:val="20"/>
        </w:rPr>
        <w:t xml:space="preserve">Prodávající nese odpovědnost za to, že zboží dodané a předané podle této smlouvy je ke dni dodání plně funkční a splňuje technické parametry uvedené </w:t>
      </w:r>
      <w:r w:rsidR="000420B9" w:rsidRPr="00E729DA">
        <w:rPr>
          <w:rFonts w:ascii="Calibri" w:hAnsi="Calibri" w:cs="Calibri"/>
          <w:sz w:val="20"/>
          <w:szCs w:val="20"/>
        </w:rPr>
        <w:t xml:space="preserve">této </w:t>
      </w:r>
      <w:r w:rsidR="00C57EC4">
        <w:rPr>
          <w:rFonts w:ascii="Calibri" w:hAnsi="Calibri" w:cs="Calibri"/>
          <w:sz w:val="20"/>
          <w:szCs w:val="20"/>
        </w:rPr>
        <w:t>s</w:t>
      </w:r>
      <w:r w:rsidR="000420B9" w:rsidRPr="00E729DA">
        <w:rPr>
          <w:rFonts w:ascii="Calibri" w:hAnsi="Calibri" w:cs="Calibri"/>
          <w:sz w:val="20"/>
          <w:szCs w:val="20"/>
        </w:rPr>
        <w:t>mlouvě</w:t>
      </w:r>
      <w:r w:rsidRPr="00E729DA">
        <w:rPr>
          <w:rFonts w:ascii="Calibri" w:hAnsi="Calibri" w:cs="Calibri"/>
          <w:sz w:val="20"/>
          <w:szCs w:val="20"/>
        </w:rPr>
        <w:t xml:space="preserve">. Prodávající přejímá níže uvedenou záruku za jakost zboží </w:t>
      </w:r>
      <w:r w:rsidRPr="00EC20A2">
        <w:rPr>
          <w:rFonts w:ascii="Calibri" w:hAnsi="Calibri" w:cs="Calibri"/>
          <w:sz w:val="20"/>
          <w:szCs w:val="20"/>
        </w:rPr>
        <w:t>dodaného podle této smlouvy. Záruční doba počíná běžet</w:t>
      </w:r>
      <w:r w:rsidR="002219EF" w:rsidRPr="00EC20A2">
        <w:rPr>
          <w:rFonts w:ascii="Calibri" w:hAnsi="Calibri" w:cs="Calibri"/>
          <w:sz w:val="20"/>
          <w:szCs w:val="20"/>
        </w:rPr>
        <w:t xml:space="preserve"> dnem </w:t>
      </w:r>
      <w:r w:rsidR="00687C29" w:rsidRPr="00EC20A2">
        <w:rPr>
          <w:rFonts w:ascii="Calibri" w:hAnsi="Calibri" w:cs="Calibri"/>
          <w:sz w:val="20"/>
          <w:szCs w:val="20"/>
        </w:rPr>
        <w:t>oboustranného podpisu zápisu o předání a převzetí zboží.</w:t>
      </w:r>
      <w:r w:rsidR="001C3B77" w:rsidRPr="00EC20A2">
        <w:rPr>
          <w:rFonts w:ascii="Calibri" w:hAnsi="Calibri" w:cs="Calibri"/>
          <w:sz w:val="20"/>
          <w:szCs w:val="20"/>
        </w:rPr>
        <w:t xml:space="preserve"> </w:t>
      </w:r>
      <w:r w:rsidR="00180113" w:rsidRPr="00EC20A2">
        <w:rPr>
          <w:rFonts w:ascii="Calibri" w:hAnsi="Calibri" w:cs="Calibri"/>
          <w:b/>
          <w:sz w:val="20"/>
          <w:szCs w:val="20"/>
        </w:rPr>
        <w:t>Záruční doba pro jednotlivé položky v souladu s přílohou č. 1 této smlouvy činí</w:t>
      </w:r>
      <w:r w:rsidR="000F01AE" w:rsidRPr="00EC20A2">
        <w:rPr>
          <w:rFonts w:ascii="Calibri" w:hAnsi="Calibri" w:cs="Calibri"/>
          <w:b/>
          <w:sz w:val="20"/>
          <w:szCs w:val="20"/>
        </w:rPr>
        <w:t xml:space="preserve"> </w:t>
      </w:r>
      <w:r w:rsidR="000F01AE" w:rsidRPr="00EC20A2">
        <w:rPr>
          <w:rFonts w:ascii="Calibri" w:hAnsi="Calibri" w:cs="Calibri"/>
          <w:b/>
          <w:bCs/>
          <w:sz w:val="20"/>
          <w:szCs w:val="20"/>
        </w:rPr>
        <w:t>60</w:t>
      </w:r>
      <w:r w:rsidR="00180113" w:rsidRPr="00EC20A2">
        <w:rPr>
          <w:rFonts w:ascii="Calibri" w:hAnsi="Calibri" w:cs="Calibri"/>
          <w:b/>
          <w:bCs/>
          <w:sz w:val="20"/>
          <w:szCs w:val="20"/>
        </w:rPr>
        <w:t xml:space="preserve"> měsíců </w:t>
      </w:r>
      <w:r w:rsidR="00180113" w:rsidRPr="00EC20A2">
        <w:rPr>
          <w:rFonts w:ascii="Calibri" w:hAnsi="Calibri" w:cs="Calibri"/>
          <w:sz w:val="20"/>
          <w:szCs w:val="20"/>
        </w:rPr>
        <w:t>ode dne předání a převzetí zboží</w:t>
      </w:r>
      <w:r w:rsidR="000F01AE" w:rsidRPr="00EC20A2">
        <w:rPr>
          <w:rFonts w:ascii="Calibri" w:hAnsi="Calibri" w:cs="Calibri"/>
          <w:sz w:val="20"/>
          <w:szCs w:val="20"/>
        </w:rPr>
        <w:t>.</w:t>
      </w:r>
    </w:p>
    <w:p w14:paraId="5798B4A7" w14:textId="77777777" w:rsidR="000F01AE" w:rsidRPr="00EC20A2"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EC20A2">
        <w:rPr>
          <w:rFonts w:ascii="Calibri" w:hAnsi="Calibri" w:cs="Calibri"/>
          <w:bCs/>
          <w:sz w:val="20"/>
          <w:szCs w:val="20"/>
        </w:rPr>
        <w:t>Záruka se nevztahuje na spotřební materiál a na vady způsobené zaviněným jednáním kupujícího anebo způsobené vyšší mocí.</w:t>
      </w:r>
    </w:p>
    <w:p w14:paraId="2AAA0543" w14:textId="10F561AB"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Kupující se zavazuje respektovat pokyny prodávajícího v oblasti údržby a používání správných pracovních postupů.</w:t>
      </w:r>
    </w:p>
    <w:p w14:paraId="2BD4A69C" w14:textId="7BAE2C57" w:rsid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Technická p</w:t>
      </w:r>
      <w:r w:rsidRPr="000F01AE">
        <w:rPr>
          <w:rFonts w:ascii="Calibri" w:hAnsi="Calibri" w:cs="Calibri"/>
          <w:sz w:val="20"/>
          <w:szCs w:val="20"/>
        </w:rPr>
        <w:t xml:space="preserve">odpora a servis budou poskytovány minimálně po celou dobu udržitelnosti projektu (tj. </w:t>
      </w:r>
      <w:r>
        <w:rPr>
          <w:rFonts w:ascii="Calibri" w:hAnsi="Calibri" w:cs="Calibri"/>
          <w:sz w:val="20"/>
          <w:szCs w:val="20"/>
        </w:rPr>
        <w:t xml:space="preserve">min. </w:t>
      </w:r>
      <w:r w:rsidRPr="000F01AE">
        <w:rPr>
          <w:rFonts w:ascii="Calibri" w:hAnsi="Calibri" w:cs="Calibri"/>
          <w:sz w:val="20"/>
          <w:szCs w:val="20"/>
        </w:rPr>
        <w:t>60 měsíců od</w:t>
      </w:r>
      <w:r w:rsidR="00F77747">
        <w:rPr>
          <w:rFonts w:ascii="Calibri" w:hAnsi="Calibri" w:cs="Calibri"/>
          <w:sz w:val="20"/>
          <w:szCs w:val="20"/>
        </w:rPr>
        <w:t>e dne</w:t>
      </w:r>
      <w:r w:rsidRPr="000F01AE">
        <w:rPr>
          <w:rFonts w:ascii="Calibri" w:hAnsi="Calibri" w:cs="Calibri"/>
          <w:sz w:val="20"/>
          <w:szCs w:val="20"/>
        </w:rPr>
        <w:t xml:space="preserve"> předání </w:t>
      </w:r>
      <w:r>
        <w:rPr>
          <w:rFonts w:ascii="Calibri" w:hAnsi="Calibri" w:cs="Calibri"/>
          <w:sz w:val="20"/>
          <w:szCs w:val="20"/>
        </w:rPr>
        <w:t>do provozu</w:t>
      </w:r>
      <w:r w:rsidRPr="000F01AE">
        <w:rPr>
          <w:rFonts w:ascii="Calibri" w:hAnsi="Calibri" w:cs="Calibri"/>
          <w:sz w:val="20"/>
          <w:szCs w:val="20"/>
        </w:rPr>
        <w:t>).</w:t>
      </w:r>
    </w:p>
    <w:p w14:paraId="5E1F120B" w14:textId="23B3103E" w:rsidR="000F01A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sidRPr="000F01AE">
        <w:rPr>
          <w:rFonts w:ascii="Calibri" w:hAnsi="Calibri" w:cs="Calibri"/>
          <w:sz w:val="20"/>
          <w:szCs w:val="20"/>
        </w:rPr>
        <w:t>Technická podpora a servis budou realizovány v</w:t>
      </w:r>
      <w:r>
        <w:rPr>
          <w:rFonts w:ascii="Calibri" w:hAnsi="Calibri" w:cs="Calibri"/>
          <w:sz w:val="20"/>
          <w:szCs w:val="20"/>
        </w:rPr>
        <w:t> sídle kupujícího.</w:t>
      </w:r>
      <w:r w:rsidRPr="000F01AE">
        <w:rPr>
          <w:rFonts w:ascii="Calibri" w:hAnsi="Calibri" w:cs="Calibri"/>
          <w:sz w:val="20"/>
          <w:szCs w:val="20"/>
        </w:rPr>
        <w:t xml:space="preserve"> Výjimku tvoří činnosti realizovatelné vzdáleným připojením</w:t>
      </w:r>
      <w:r>
        <w:rPr>
          <w:rFonts w:ascii="Calibri" w:hAnsi="Calibri" w:cs="Calibri"/>
          <w:sz w:val="20"/>
          <w:szCs w:val="20"/>
        </w:rPr>
        <w:t>.</w:t>
      </w:r>
    </w:p>
    <w:p w14:paraId="75FFE12E" w14:textId="48ED1E05" w:rsidR="00E8023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V případě nahlášení závady prodávajícímu bude </w:t>
      </w:r>
      <w:r w:rsidR="00E8023E" w:rsidRPr="000F01AE">
        <w:rPr>
          <w:rFonts w:ascii="Calibri" w:hAnsi="Calibri" w:cs="Calibri"/>
          <w:sz w:val="20"/>
          <w:szCs w:val="20"/>
        </w:rPr>
        <w:t xml:space="preserve">oprava provedena </w:t>
      </w:r>
      <w:r>
        <w:rPr>
          <w:rFonts w:ascii="Calibri" w:hAnsi="Calibri" w:cs="Calibri"/>
          <w:sz w:val="20"/>
          <w:szCs w:val="20"/>
        </w:rPr>
        <w:t xml:space="preserve">vzdáleně či </w:t>
      </w:r>
      <w:r w:rsidR="00E8023E" w:rsidRPr="000F01AE">
        <w:rPr>
          <w:rFonts w:ascii="Calibri" w:hAnsi="Calibri" w:cs="Calibri"/>
          <w:sz w:val="20"/>
          <w:szCs w:val="20"/>
        </w:rPr>
        <w:t xml:space="preserve">na místě nejpozději následující pracovní den od </w:t>
      </w:r>
      <w:r>
        <w:rPr>
          <w:rFonts w:ascii="Calibri" w:hAnsi="Calibri" w:cs="Calibri"/>
          <w:sz w:val="20"/>
          <w:szCs w:val="20"/>
        </w:rPr>
        <w:t xml:space="preserve">jejího </w:t>
      </w:r>
      <w:r w:rsidR="00E8023E" w:rsidRPr="000F01AE">
        <w:rPr>
          <w:rFonts w:ascii="Calibri" w:hAnsi="Calibri" w:cs="Calibri"/>
          <w:sz w:val="20"/>
          <w:szCs w:val="20"/>
        </w:rPr>
        <w:t xml:space="preserve">nahlášení. V případě nemožnosti opravy následující pracovní den nabídne prodávající kupujícímu alternativu (tj. náhradní řešení) na dobu trvání opravy. V případě záruční opravy </w:t>
      </w:r>
      <w:r w:rsidR="007D4ED4" w:rsidRPr="000F01AE">
        <w:rPr>
          <w:rFonts w:ascii="Calibri" w:hAnsi="Calibri" w:cs="Calibri"/>
          <w:bCs/>
          <w:sz w:val="20"/>
          <w:szCs w:val="20"/>
        </w:rPr>
        <w:t xml:space="preserve">(tj. pokud se nejedná o </w:t>
      </w:r>
      <w:r w:rsidR="007D4ED4" w:rsidRPr="000F01AE">
        <w:rPr>
          <w:rFonts w:ascii="Calibri" w:hAnsi="Calibri" w:cs="Calibri"/>
          <w:sz w:val="20"/>
          <w:szCs w:val="20"/>
        </w:rPr>
        <w:t xml:space="preserve">vadu způsobenou zaviněným jednáním kupujícího anebo způsobenou vyšší mocí), </w:t>
      </w:r>
      <w:r w:rsidR="00E8023E" w:rsidRPr="000F01AE">
        <w:rPr>
          <w:rFonts w:ascii="Calibri" w:hAnsi="Calibri" w:cs="Calibri"/>
          <w:sz w:val="20"/>
          <w:szCs w:val="20"/>
        </w:rPr>
        <w:t>není kupující povinen hradit náklady na cestovné servisních techniků ke kupujícímu a zpět</w:t>
      </w:r>
      <w:r w:rsidR="007D4ED4" w:rsidRPr="000F01AE">
        <w:rPr>
          <w:rFonts w:ascii="Calibri" w:hAnsi="Calibri" w:cs="Calibri"/>
          <w:bCs/>
          <w:sz w:val="20"/>
          <w:szCs w:val="20"/>
        </w:rPr>
        <w:t>, tyto náklady nese prodávající.</w:t>
      </w:r>
    </w:p>
    <w:p w14:paraId="13A2D85F" w14:textId="560015B5" w:rsidR="00623252" w:rsidRPr="000F01AE" w:rsidRDefault="00623252"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Nahlášení závady bude provedeno prostřednictvím e-mailu zaslaného na e-mailovou adresu</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2"/>
      </w:r>
      <w:r w:rsidR="000F01AE">
        <w:rPr>
          <w:rFonts w:ascii="Calibri" w:hAnsi="Calibri" w:cs="Calibri"/>
          <w:bCs/>
          <w:sz w:val="20"/>
          <w:szCs w:val="20"/>
        </w:rPr>
        <w:t>,</w:t>
      </w:r>
      <w:r w:rsidRPr="00DC659D">
        <w:rPr>
          <w:rFonts w:ascii="Calibri" w:hAnsi="Calibri" w:cs="Calibri"/>
          <w:bCs/>
          <w:sz w:val="20"/>
          <w:szCs w:val="20"/>
        </w:rPr>
        <w:t xml:space="preserve"> telefonicky na tel. číslo </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3"/>
      </w:r>
      <w:r w:rsidR="000F01AE">
        <w:rPr>
          <w:rFonts w:ascii="Calibri" w:hAnsi="Calibri" w:cs="Calibri"/>
          <w:bCs/>
          <w:sz w:val="20"/>
          <w:szCs w:val="20"/>
        </w:rPr>
        <w:t xml:space="preserve">, prostřednictvím </w:t>
      </w:r>
      <w:r w:rsidR="000F01AE" w:rsidRPr="000F01AE">
        <w:rPr>
          <w:rFonts w:ascii="Calibri" w:hAnsi="Calibri" w:cs="Calibri"/>
          <w:bCs/>
          <w:sz w:val="20"/>
          <w:szCs w:val="20"/>
        </w:rPr>
        <w:t xml:space="preserve">elektronické oznamovací služby (tzv. </w:t>
      </w:r>
      <w:r w:rsidR="000F01AE">
        <w:rPr>
          <w:rFonts w:ascii="Calibri" w:hAnsi="Calibri" w:cs="Calibri"/>
          <w:bCs/>
          <w:sz w:val="20"/>
          <w:szCs w:val="20"/>
        </w:rPr>
        <w:t>H</w:t>
      </w:r>
      <w:r w:rsidR="000F01AE" w:rsidRPr="000F01AE">
        <w:rPr>
          <w:rFonts w:ascii="Calibri" w:hAnsi="Calibri" w:cs="Calibri"/>
          <w:bCs/>
          <w:sz w:val="20"/>
          <w:szCs w:val="20"/>
        </w:rPr>
        <w:t>elp</w:t>
      </w:r>
      <w:r w:rsidR="000F01AE">
        <w:rPr>
          <w:rFonts w:ascii="Calibri" w:hAnsi="Calibri" w:cs="Calibri"/>
          <w:bCs/>
          <w:sz w:val="20"/>
          <w:szCs w:val="20"/>
        </w:rPr>
        <w:t>D</w:t>
      </w:r>
      <w:r w:rsidR="000F01AE" w:rsidRPr="000F01AE">
        <w:rPr>
          <w:rFonts w:ascii="Calibri" w:hAnsi="Calibri" w:cs="Calibri"/>
          <w:bCs/>
          <w:sz w:val="20"/>
          <w:szCs w:val="20"/>
        </w:rPr>
        <w:t>esku</w:t>
      </w:r>
      <w:r w:rsidR="000F01AE">
        <w:rPr>
          <w:rFonts w:ascii="Calibri" w:hAnsi="Calibri" w:cs="Calibri"/>
          <w:bCs/>
          <w:sz w:val="20"/>
          <w:szCs w:val="20"/>
        </w:rPr>
        <w:t xml:space="preserve">) nebo </w:t>
      </w:r>
      <w:r w:rsidR="00F77747">
        <w:rPr>
          <w:rFonts w:ascii="Calibri" w:hAnsi="Calibri" w:cs="Calibri"/>
          <w:bCs/>
          <w:sz w:val="20"/>
          <w:szCs w:val="20"/>
        </w:rPr>
        <w:t>p</w:t>
      </w:r>
      <w:r w:rsidR="000F01AE" w:rsidRPr="000F01AE">
        <w:rPr>
          <w:rFonts w:ascii="Calibri" w:hAnsi="Calibri" w:cs="Calibri"/>
          <w:bCs/>
          <w:sz w:val="20"/>
          <w:szCs w:val="20"/>
        </w:rPr>
        <w:t>rostřednictvím vzdáleného připojení na PC uživatele / server</w:t>
      </w:r>
      <w:r w:rsidR="000F01AE">
        <w:rPr>
          <w:rFonts w:ascii="Calibri" w:hAnsi="Calibri" w:cs="Calibri"/>
          <w:bCs/>
          <w:sz w:val="20"/>
          <w:szCs w:val="20"/>
        </w:rPr>
        <w:t>.</w:t>
      </w:r>
    </w:p>
    <w:p w14:paraId="186CE6CA" w14:textId="77777777"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Telefonická, e-mailová podpora a podpora prostřednictvím vzdáleného připojení bude k dispozici minimálně v pracovních dnech od 8 do 16 hod.</w:t>
      </w:r>
    </w:p>
    <w:p w14:paraId="4B8B6770" w14:textId="24DE99F8" w:rsidR="000F01AE" w:rsidRPr="003E4A1D"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Služba HelpDesk umožní příjem požadavku na servisní zásah v českém jazyce prostřednictvím webového rozhraní v režimu 7x24 hod (s výjimkou předem nahlášených servisních zásahů při správě systému HelpDesk).</w:t>
      </w:r>
    </w:p>
    <w:p w14:paraId="294248D6" w14:textId="72BF2A8C" w:rsidR="00686C97" w:rsidRPr="00CF38E2" w:rsidRDefault="00180113" w:rsidP="00686C97">
      <w:pPr>
        <w:numPr>
          <w:ilvl w:val="0"/>
          <w:numId w:val="10"/>
        </w:numPr>
        <w:tabs>
          <w:tab w:val="clear" w:pos="720"/>
        </w:tabs>
        <w:spacing w:line="280" w:lineRule="atLeast"/>
        <w:ind w:left="540" w:hanging="540"/>
        <w:jc w:val="both"/>
        <w:rPr>
          <w:rFonts w:ascii="Calibri" w:hAnsi="Calibri" w:cs="Calibri"/>
          <w:sz w:val="20"/>
          <w:szCs w:val="20"/>
        </w:rPr>
      </w:pPr>
      <w:r w:rsidRPr="003B3800">
        <w:rPr>
          <w:rFonts w:ascii="Calibri" w:hAnsi="Calibri" w:cs="Calibri"/>
          <w:bCs/>
          <w:sz w:val="20"/>
          <w:szCs w:val="20"/>
        </w:rPr>
        <w:t>Prodávající se v záruční době zavazuje zajistit dostupnost náhradních dílů a spotřebního materiálu</w:t>
      </w:r>
      <w:r w:rsidR="008F58BD">
        <w:rPr>
          <w:rFonts w:ascii="Calibri" w:hAnsi="Calibri" w:cs="Calibri"/>
          <w:bCs/>
          <w:sz w:val="20"/>
          <w:szCs w:val="20"/>
        </w:rPr>
        <w:t>.</w:t>
      </w:r>
    </w:p>
    <w:p w14:paraId="371E1C35" w14:textId="77777777" w:rsidR="00104657" w:rsidRPr="00DC659D" w:rsidRDefault="00104657" w:rsidP="00BC686A">
      <w:pPr>
        <w:keepNext/>
        <w:spacing w:line="280" w:lineRule="atLeast"/>
        <w:ind w:left="284" w:hanging="284"/>
        <w:jc w:val="center"/>
        <w:rPr>
          <w:rFonts w:ascii="Calibri" w:hAnsi="Calibri" w:cs="Calibri"/>
          <w:b/>
          <w:sz w:val="20"/>
          <w:szCs w:val="20"/>
        </w:rPr>
      </w:pPr>
      <w:r w:rsidRPr="00DC659D">
        <w:rPr>
          <w:rFonts w:ascii="Calibri" w:hAnsi="Calibri" w:cs="Calibri"/>
          <w:b/>
          <w:sz w:val="20"/>
          <w:szCs w:val="20"/>
        </w:rPr>
        <w:t>7. Smluvní pokuta a úrok z prodlení</w:t>
      </w:r>
    </w:p>
    <w:p w14:paraId="6AC5BFC5" w14:textId="3F1D25B9" w:rsidR="00104657" w:rsidRPr="00DC659D"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Smluvními stranami bylo ujednáno, že pokud bude kupující v prodlení s úhradou ceny plnění ujednané podle této smlouvy, je kupující povinen zaplatit úrok z prodlení ve výši 0,05 % z dlužné částky za každý</w:t>
      </w:r>
      <w:r w:rsidR="006C40E4">
        <w:rPr>
          <w:rFonts w:ascii="Calibri" w:hAnsi="Calibri" w:cs="Calibri"/>
        </w:rPr>
        <w:t>,</w:t>
      </w:r>
      <w:r w:rsidRPr="00DC659D">
        <w:rPr>
          <w:rFonts w:ascii="Calibri" w:hAnsi="Calibri" w:cs="Calibri"/>
        </w:rPr>
        <w:t xml:space="preserve"> byť i započatý kalendářní den prodlení.</w:t>
      </w:r>
    </w:p>
    <w:p w14:paraId="3F5AE506" w14:textId="6EC1B1DC" w:rsidR="00104657"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sidR="008E266A">
        <w:rPr>
          <w:rFonts w:ascii="Calibri" w:hAnsi="Calibri" w:cs="Calibri"/>
        </w:rPr>
        <w:t xml:space="preserve"> dle</w:t>
      </w:r>
      <w:r w:rsidR="00CF478A">
        <w:rPr>
          <w:rFonts w:ascii="Calibri" w:hAnsi="Calibri" w:cs="Calibri"/>
        </w:rPr>
        <w:t xml:space="preserve"> čl. 5.2</w:t>
      </w:r>
      <w:r w:rsidRPr="00DC659D">
        <w:rPr>
          <w:rFonts w:ascii="Calibri" w:hAnsi="Calibri" w:cs="Calibri"/>
        </w:rPr>
        <w:t>, je povinen zap</w:t>
      </w:r>
      <w:r w:rsidR="00E34E77" w:rsidRPr="00DC659D">
        <w:rPr>
          <w:rFonts w:ascii="Calibri" w:hAnsi="Calibri" w:cs="Calibri"/>
        </w:rPr>
        <w:t xml:space="preserve">latit kupujícímu smluvní pokutu </w:t>
      </w:r>
      <w:r w:rsidR="00873279" w:rsidRPr="00DC659D">
        <w:rPr>
          <w:rFonts w:ascii="Calibri" w:hAnsi="Calibri" w:cs="Calibri"/>
        </w:rPr>
        <w:t>ve výši 0,</w:t>
      </w:r>
      <w:r w:rsidR="00E34E77" w:rsidRPr="00DC659D">
        <w:rPr>
          <w:rFonts w:ascii="Calibri" w:hAnsi="Calibri" w:cs="Calibri"/>
        </w:rPr>
        <w:t>0</w:t>
      </w:r>
      <w:r w:rsidR="00873279" w:rsidRPr="00DC659D">
        <w:rPr>
          <w:rFonts w:ascii="Calibri" w:hAnsi="Calibri" w:cs="Calibri"/>
        </w:rPr>
        <w:t>5</w:t>
      </w:r>
      <w:r w:rsidR="0074202A" w:rsidRPr="00DC659D">
        <w:rPr>
          <w:rFonts w:ascii="Calibri" w:hAnsi="Calibri" w:cs="Calibri"/>
        </w:rPr>
        <w:t xml:space="preserve"> </w:t>
      </w:r>
      <w:r w:rsidR="00E34E77" w:rsidRPr="00DC659D">
        <w:rPr>
          <w:rFonts w:ascii="Calibri" w:hAnsi="Calibri" w:cs="Calibri"/>
        </w:rPr>
        <w:t xml:space="preserve">% </w:t>
      </w:r>
      <w:r w:rsidR="00CF478A">
        <w:rPr>
          <w:rFonts w:ascii="Calibri" w:hAnsi="Calibri" w:cs="Calibri"/>
        </w:rPr>
        <w:t>z kupní</w:t>
      </w:r>
      <w:r w:rsidR="00E34E77" w:rsidRPr="00DC659D">
        <w:rPr>
          <w:rFonts w:ascii="Calibri" w:hAnsi="Calibri" w:cs="Calibri"/>
        </w:rPr>
        <w:t xml:space="preserve"> ceny</w:t>
      </w:r>
      <w:r w:rsidR="00CF478A">
        <w:rPr>
          <w:rFonts w:ascii="Calibri" w:hAnsi="Calibri" w:cs="Calibri"/>
        </w:rPr>
        <w:t>, a to</w:t>
      </w:r>
      <w:r w:rsidR="00E34E77" w:rsidRPr="00DC659D">
        <w:rPr>
          <w:rFonts w:ascii="Calibri" w:hAnsi="Calibri" w:cs="Calibri"/>
        </w:rPr>
        <w:t xml:space="preserve"> za každý</w:t>
      </w:r>
      <w:r w:rsidR="00397B06">
        <w:rPr>
          <w:rFonts w:ascii="Calibri" w:hAnsi="Calibri" w:cs="Calibri"/>
        </w:rPr>
        <w:t>,</w:t>
      </w:r>
      <w:r w:rsidR="00E34E77" w:rsidRPr="00DC659D">
        <w:rPr>
          <w:rFonts w:ascii="Calibri" w:hAnsi="Calibri" w:cs="Calibri"/>
        </w:rPr>
        <w:t xml:space="preserve"> byť i započatý kalendářní den prodlení se splněním dodávky.</w:t>
      </w:r>
    </w:p>
    <w:p w14:paraId="16662737" w14:textId="23B10F88" w:rsidR="008E266A" w:rsidRPr="008E266A" w:rsidRDefault="008E266A" w:rsidP="008E266A">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Pr>
          <w:rFonts w:ascii="Calibri" w:hAnsi="Calibri" w:cs="Calibri"/>
        </w:rPr>
        <w:t xml:space="preserve"> dle čl. 5.5 (tj. pokud ne</w:t>
      </w:r>
      <w:r w:rsidRPr="00034F87">
        <w:rPr>
          <w:rFonts w:ascii="Calibri" w:hAnsi="Calibri" w:cs="Calibri"/>
        </w:rPr>
        <w:t>napraví nalezené chyby bránící užívání dle účelu smlouvy</w:t>
      </w:r>
      <w:r>
        <w:rPr>
          <w:rFonts w:ascii="Calibri" w:hAnsi="Calibri" w:cs="Calibri"/>
        </w:rPr>
        <w:t xml:space="preserve"> zjištěné v rámci penetračního testování ve stanovené lhůtě)</w:t>
      </w:r>
      <w:r w:rsidRPr="00DC659D">
        <w:rPr>
          <w:rFonts w:ascii="Calibri" w:hAnsi="Calibri" w:cs="Calibri"/>
        </w:rPr>
        <w:t xml:space="preserve">, je povinen zaplatit kupujícímu smluvní pokutu ve výši 0,05 % </w:t>
      </w:r>
      <w:r>
        <w:rPr>
          <w:rFonts w:ascii="Calibri" w:hAnsi="Calibri" w:cs="Calibri"/>
        </w:rPr>
        <w:t>z kupní</w:t>
      </w:r>
      <w:r w:rsidRPr="00DC659D">
        <w:rPr>
          <w:rFonts w:ascii="Calibri" w:hAnsi="Calibri" w:cs="Calibri"/>
        </w:rPr>
        <w:t xml:space="preserve"> ceny</w:t>
      </w:r>
      <w:r>
        <w:rPr>
          <w:rFonts w:ascii="Calibri" w:hAnsi="Calibri" w:cs="Calibri"/>
        </w:rPr>
        <w:t>, a to</w:t>
      </w:r>
      <w:r w:rsidRPr="00DC659D">
        <w:rPr>
          <w:rFonts w:ascii="Calibri" w:hAnsi="Calibri" w:cs="Calibri"/>
        </w:rPr>
        <w:t xml:space="preserve"> za každý</w:t>
      </w:r>
      <w:r>
        <w:rPr>
          <w:rFonts w:ascii="Calibri" w:hAnsi="Calibri" w:cs="Calibri"/>
        </w:rPr>
        <w:t>,</w:t>
      </w:r>
      <w:r w:rsidRPr="00DC659D">
        <w:rPr>
          <w:rFonts w:ascii="Calibri" w:hAnsi="Calibri" w:cs="Calibri"/>
        </w:rPr>
        <w:t xml:space="preserve"> byť i započatý kalendářní den prodlení se splněním dodávky.</w:t>
      </w:r>
    </w:p>
    <w:p w14:paraId="726BF2E5" w14:textId="7A3BAB2D" w:rsidR="006E1750" w:rsidRDefault="00180113"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 xml:space="preserve">Ocitne-li se prodávající v prodlení </w:t>
      </w:r>
      <w:r>
        <w:rPr>
          <w:rFonts w:ascii="Calibri" w:hAnsi="Calibri" w:cs="Calibri"/>
        </w:rPr>
        <w:t>s plněním dle čl.</w:t>
      </w:r>
      <w:r w:rsidRPr="00DC659D">
        <w:rPr>
          <w:rFonts w:ascii="Calibri" w:hAnsi="Calibri" w:cs="Calibri"/>
        </w:rPr>
        <w:t xml:space="preserve"> 6.</w:t>
      </w:r>
      <w:r w:rsidR="00417291">
        <w:rPr>
          <w:rFonts w:ascii="Calibri" w:hAnsi="Calibri" w:cs="Calibri"/>
        </w:rPr>
        <w:t>6</w:t>
      </w:r>
      <w:r w:rsidRPr="00DC659D">
        <w:rPr>
          <w:rFonts w:ascii="Calibri" w:hAnsi="Calibri" w:cs="Calibri"/>
        </w:rPr>
        <w:t xml:space="preserve">. této smlouvy, je povinen zaplatit kupujícímu </w:t>
      </w:r>
      <w:r w:rsidR="006E1750">
        <w:rPr>
          <w:rFonts w:ascii="Calibri" w:hAnsi="Calibri" w:cs="Calibri"/>
        </w:rPr>
        <w:t>s</w:t>
      </w:r>
      <w:r>
        <w:rPr>
          <w:rFonts w:ascii="Calibri" w:hAnsi="Calibri" w:cs="Calibri"/>
        </w:rPr>
        <w:t>mluvní pokutu</w:t>
      </w:r>
      <w:r w:rsidRPr="00DC659D">
        <w:rPr>
          <w:rFonts w:ascii="Calibri" w:hAnsi="Calibri" w:cs="Calibri"/>
        </w:rPr>
        <w:t xml:space="preserve"> ve výši 500,- Kč za </w:t>
      </w:r>
      <w:r>
        <w:rPr>
          <w:rFonts w:ascii="Calibri" w:hAnsi="Calibri" w:cs="Calibri"/>
        </w:rPr>
        <w:t>každý započatý den</w:t>
      </w:r>
      <w:r w:rsidRPr="00DC659D">
        <w:rPr>
          <w:rFonts w:ascii="Calibri" w:hAnsi="Calibri" w:cs="Calibri"/>
        </w:rPr>
        <w:t xml:space="preserve"> prodlení </w:t>
      </w:r>
      <w:r>
        <w:rPr>
          <w:rFonts w:ascii="Calibri" w:hAnsi="Calibri" w:cs="Calibri"/>
        </w:rPr>
        <w:t>s dokončením servisní opravy dle čl. 6.</w:t>
      </w:r>
      <w:r w:rsidR="00417291">
        <w:rPr>
          <w:rFonts w:ascii="Calibri" w:hAnsi="Calibri" w:cs="Calibri"/>
        </w:rPr>
        <w:t>6</w:t>
      </w:r>
      <w:r>
        <w:rPr>
          <w:rFonts w:ascii="Calibri" w:hAnsi="Calibri" w:cs="Calibri"/>
        </w:rPr>
        <w:t>.</w:t>
      </w:r>
    </w:p>
    <w:p w14:paraId="2C4BF1E3" w14:textId="6E5949AA" w:rsidR="00104657" w:rsidRPr="006E1750"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6E1750">
        <w:rPr>
          <w:rFonts w:ascii="Calibri" w:hAnsi="Calibri" w:cs="Calibri"/>
        </w:rPr>
        <w:t>Uplatněním nároku na smluvní pokutu dle této smlouvy není dotčen nárok na náhradu škody</w:t>
      </w:r>
      <w:r w:rsidR="001F518B" w:rsidRPr="006E1750">
        <w:rPr>
          <w:rFonts w:ascii="Calibri" w:hAnsi="Calibri" w:cs="Calibri"/>
        </w:rPr>
        <w:t>.</w:t>
      </w:r>
    </w:p>
    <w:p w14:paraId="1835DA49" w14:textId="4C2BBC01" w:rsidR="00E34E77" w:rsidRDefault="00104657" w:rsidP="003A39B9">
      <w:pPr>
        <w:pStyle w:val="Bezmezer"/>
        <w:numPr>
          <w:ilvl w:val="0"/>
          <w:numId w:val="11"/>
        </w:numPr>
        <w:tabs>
          <w:tab w:val="clear" w:pos="720"/>
        </w:tabs>
        <w:spacing w:line="280" w:lineRule="atLeast"/>
        <w:ind w:left="540" w:hanging="540"/>
        <w:jc w:val="both"/>
        <w:rPr>
          <w:rFonts w:cs="Calibri"/>
          <w:sz w:val="20"/>
          <w:szCs w:val="20"/>
          <w:lang w:eastAsia="cs-CZ"/>
        </w:rPr>
      </w:pPr>
      <w:r w:rsidRPr="00DC659D">
        <w:rPr>
          <w:rFonts w:cs="Calibri"/>
          <w:sz w:val="20"/>
          <w:szCs w:val="20"/>
        </w:rPr>
        <w:t>Smluvní pokuta je splatná ve lhůtě 30 dnů od doručení jejího vyúčtování povinné smluvní straně z této smluvní pokuty.</w:t>
      </w:r>
    </w:p>
    <w:p w14:paraId="3AA24509" w14:textId="77777777" w:rsidR="00686C97" w:rsidRPr="00686C97" w:rsidRDefault="00686C97" w:rsidP="00686C97">
      <w:pPr>
        <w:pStyle w:val="Bezmezer"/>
        <w:spacing w:line="280" w:lineRule="atLeast"/>
        <w:jc w:val="both"/>
        <w:rPr>
          <w:rFonts w:cs="Calibri"/>
          <w:sz w:val="20"/>
          <w:szCs w:val="20"/>
          <w:lang w:eastAsia="cs-CZ"/>
        </w:rPr>
      </w:pPr>
    </w:p>
    <w:p w14:paraId="6503E594"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color w:val="auto"/>
          <w:sz w:val="20"/>
        </w:rPr>
        <w:t>8. Doba trvání smlouvy, ukončení</w:t>
      </w:r>
      <w:r w:rsidRPr="00DC659D">
        <w:rPr>
          <w:rFonts w:ascii="Calibri" w:hAnsi="Calibri" w:cs="Calibri"/>
          <w:sz w:val="20"/>
        </w:rPr>
        <w:t xml:space="preserve"> smlouvy</w:t>
      </w:r>
    </w:p>
    <w:p w14:paraId="384BDE59" w14:textId="0D278F0C"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Tato smlouva se uzavírá na dobu určitou, nejdéle do doby splnění závazku dle této smlouvy</w:t>
      </w:r>
      <w:r w:rsidR="00554DA7">
        <w:rPr>
          <w:rFonts w:ascii="Calibri" w:hAnsi="Calibri" w:cs="Calibri"/>
          <w:sz w:val="20"/>
          <w:szCs w:val="20"/>
        </w:rPr>
        <w:t xml:space="preserve"> (tj. do okamžiku ukončení poskytování </w:t>
      </w:r>
      <w:r w:rsidR="00554DA7" w:rsidRPr="000C0912">
        <w:rPr>
          <w:rFonts w:ascii="Calibri" w:hAnsi="Calibri" w:cs="Calibri"/>
          <w:sz w:val="20"/>
          <w:szCs w:val="20"/>
        </w:rPr>
        <w:t>nezbytn</w:t>
      </w:r>
      <w:r w:rsidR="00554DA7">
        <w:rPr>
          <w:rFonts w:ascii="Calibri" w:hAnsi="Calibri" w:cs="Calibri"/>
          <w:sz w:val="20"/>
          <w:szCs w:val="20"/>
        </w:rPr>
        <w:t>é</w:t>
      </w:r>
      <w:r w:rsidR="00554DA7" w:rsidRPr="000C0912">
        <w:rPr>
          <w:rFonts w:ascii="Calibri" w:hAnsi="Calibri" w:cs="Calibri"/>
          <w:sz w:val="20"/>
          <w:szCs w:val="20"/>
        </w:rPr>
        <w:t xml:space="preserve"> </w:t>
      </w:r>
      <w:r w:rsidR="00554DA7">
        <w:rPr>
          <w:rFonts w:ascii="Calibri" w:hAnsi="Calibri" w:cs="Calibri"/>
          <w:sz w:val="20"/>
          <w:szCs w:val="20"/>
        </w:rPr>
        <w:t xml:space="preserve">technické </w:t>
      </w:r>
      <w:r w:rsidR="00554DA7" w:rsidRPr="000C0912">
        <w:rPr>
          <w:rFonts w:ascii="Calibri" w:hAnsi="Calibri" w:cs="Calibri"/>
          <w:sz w:val="20"/>
          <w:szCs w:val="20"/>
        </w:rPr>
        <w:t>podpor</w:t>
      </w:r>
      <w:r w:rsidR="00554DA7">
        <w:rPr>
          <w:rFonts w:ascii="Calibri" w:hAnsi="Calibri" w:cs="Calibri"/>
          <w:sz w:val="20"/>
          <w:szCs w:val="20"/>
        </w:rPr>
        <w:t>y, resp. do doby uplynutí</w:t>
      </w:r>
      <w:r w:rsidR="00554DA7" w:rsidRPr="000C0912">
        <w:rPr>
          <w:rFonts w:ascii="Calibri" w:hAnsi="Calibri" w:cs="Calibri"/>
          <w:sz w:val="20"/>
          <w:szCs w:val="20"/>
        </w:rPr>
        <w:t xml:space="preserve"> 5 let od data předání </w:t>
      </w:r>
      <w:r w:rsidR="00554DA7">
        <w:rPr>
          <w:rFonts w:ascii="Calibri" w:hAnsi="Calibri" w:cs="Calibri"/>
          <w:sz w:val="20"/>
          <w:szCs w:val="20"/>
        </w:rPr>
        <w:t xml:space="preserve">zboží </w:t>
      </w:r>
      <w:r w:rsidR="00554DA7" w:rsidRPr="000C0912">
        <w:rPr>
          <w:rFonts w:ascii="Calibri" w:hAnsi="Calibri" w:cs="Calibri"/>
          <w:sz w:val="20"/>
          <w:szCs w:val="20"/>
        </w:rPr>
        <w:t>do provozu</w:t>
      </w:r>
      <w:r w:rsidR="00554DA7">
        <w:rPr>
          <w:rFonts w:ascii="Calibri" w:hAnsi="Calibri" w:cs="Calibri"/>
          <w:sz w:val="20"/>
          <w:szCs w:val="20"/>
        </w:rPr>
        <w:t>)</w:t>
      </w:r>
      <w:r w:rsidRPr="00DC659D">
        <w:rPr>
          <w:rFonts w:ascii="Calibri" w:hAnsi="Calibri" w:cs="Calibri"/>
          <w:sz w:val="20"/>
          <w:szCs w:val="20"/>
        </w:rPr>
        <w:t>.</w:t>
      </w:r>
      <w:r w:rsidR="001B3BC3">
        <w:rPr>
          <w:rFonts w:ascii="Calibri" w:hAnsi="Calibri" w:cs="Calibri"/>
          <w:sz w:val="20"/>
          <w:szCs w:val="20"/>
        </w:rPr>
        <w:t xml:space="preserve"> </w:t>
      </w:r>
    </w:p>
    <w:p w14:paraId="519DCBC1" w14:textId="77777777"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Od této smlouvy může smluvní strana dotčená porušením povinnosti jednostranně odstoupit pro podstatné porušení této smlouvy, přičemž za podstatné porušení této smlouvy se zejména považuje:</w:t>
      </w:r>
    </w:p>
    <w:p w14:paraId="752DCFE6" w14:textId="326B35D0"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na straně kupujícího – nezaplacení kupní ceny podle této smlouvy ve lhůtě delší 1</w:t>
      </w:r>
      <w:r w:rsidR="00417291">
        <w:rPr>
          <w:rFonts w:ascii="Calibri" w:hAnsi="Calibri" w:cs="Calibri"/>
          <w:sz w:val="20"/>
          <w:szCs w:val="20"/>
        </w:rPr>
        <w:t>4</w:t>
      </w:r>
      <w:r w:rsidRPr="00DC659D">
        <w:rPr>
          <w:rFonts w:ascii="Calibri" w:hAnsi="Calibri" w:cs="Calibri"/>
          <w:sz w:val="20"/>
          <w:szCs w:val="20"/>
        </w:rPr>
        <w:t xml:space="preserve"> dní po dni splatnosti příslušné faktury, </w:t>
      </w:r>
    </w:p>
    <w:p w14:paraId="798D9B2B" w14:textId="2D37FCE7"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 xml:space="preserve"> na straně prodávajícího – prodlení s dodáním zboží o více než 1</w:t>
      </w:r>
      <w:r w:rsidR="00417291">
        <w:rPr>
          <w:rFonts w:ascii="Calibri" w:hAnsi="Calibri" w:cs="Calibri"/>
          <w:sz w:val="20"/>
          <w:szCs w:val="20"/>
        </w:rPr>
        <w:t>4</w:t>
      </w:r>
      <w:r w:rsidRPr="00DC659D">
        <w:rPr>
          <w:rFonts w:ascii="Calibri" w:hAnsi="Calibri" w:cs="Calibri"/>
          <w:sz w:val="20"/>
          <w:szCs w:val="20"/>
        </w:rPr>
        <w:t xml:space="preserve"> dní po termínu dodání dle čl. 5.2. či dodání nefunkčního zboží, nesplňujícího požadavky čl. 3 této smlouvy</w:t>
      </w:r>
      <w:r w:rsidR="006E1750">
        <w:rPr>
          <w:rFonts w:ascii="Calibri" w:hAnsi="Calibri" w:cs="Calibri"/>
          <w:sz w:val="20"/>
          <w:szCs w:val="20"/>
        </w:rPr>
        <w:t>, marné uplynutí sjednané lhůty pro vyřízení záruční opravy</w:t>
      </w:r>
      <w:r w:rsidR="00CD06C0">
        <w:rPr>
          <w:rFonts w:ascii="Calibri" w:hAnsi="Calibri" w:cs="Calibri"/>
          <w:sz w:val="20"/>
          <w:szCs w:val="20"/>
        </w:rPr>
        <w:t xml:space="preserve"> dle čl. 6.6</w:t>
      </w:r>
      <w:r w:rsidR="006E1750">
        <w:rPr>
          <w:rFonts w:ascii="Calibri" w:hAnsi="Calibri" w:cs="Calibri"/>
          <w:sz w:val="20"/>
          <w:szCs w:val="20"/>
        </w:rPr>
        <w:t>.</w:t>
      </w:r>
    </w:p>
    <w:p w14:paraId="2586EC55" w14:textId="52EC8CD5" w:rsidR="00104657" w:rsidRDefault="00104657" w:rsidP="003A39B9">
      <w:pPr>
        <w:numPr>
          <w:ilvl w:val="0"/>
          <w:numId w:val="12"/>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Smluvní strana porušením povinnosti dotčená je povinna odstoupení od smlouvy písemně oznámit druhé smluvní straně.</w:t>
      </w:r>
    </w:p>
    <w:p w14:paraId="5D8C81EE" w14:textId="77777777" w:rsidR="00DE0BBA" w:rsidRPr="009547C6" w:rsidRDefault="00DE0BBA" w:rsidP="00DE0BBA">
      <w:pPr>
        <w:spacing w:line="280" w:lineRule="atLeast"/>
        <w:ind w:left="540"/>
        <w:jc w:val="both"/>
        <w:rPr>
          <w:rFonts w:ascii="Calibri" w:hAnsi="Calibri" w:cs="Calibri"/>
          <w:bCs/>
          <w:sz w:val="20"/>
          <w:szCs w:val="20"/>
        </w:rPr>
      </w:pPr>
    </w:p>
    <w:p w14:paraId="442537BE"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9. Ostatní ujednání</w:t>
      </w:r>
    </w:p>
    <w:p w14:paraId="21776EB5" w14:textId="5B32A018"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dohodly, že vlastnické právo k dodanému předmětu smlouvy nabývá kupující okamžikem</w:t>
      </w:r>
      <w:r w:rsidR="00554DA7">
        <w:rPr>
          <w:rFonts w:ascii="Calibri" w:hAnsi="Calibri" w:cs="Calibri"/>
          <w:sz w:val="20"/>
          <w:szCs w:val="20"/>
        </w:rPr>
        <w:t xml:space="preserve"> převzetí zboží od prodávajícího.</w:t>
      </w:r>
      <w:r w:rsidRPr="00DC659D">
        <w:rPr>
          <w:rFonts w:ascii="Calibri" w:hAnsi="Calibri" w:cs="Calibri"/>
          <w:sz w:val="20"/>
          <w:szCs w:val="20"/>
        </w:rPr>
        <w:t xml:space="preserve"> </w:t>
      </w:r>
    </w:p>
    <w:p w14:paraId="7DDED032" w14:textId="34CDF549" w:rsidR="004D1075" w:rsidRPr="00DC659D" w:rsidRDefault="004D1075"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rPr>
        <w:t xml:space="preserve">Nebezpečí škody na zboží přechází z prodávajícího na kupujícího okamžikem převzetí zboží od prodávajícího či okamžikem, kdy kupujícímu bylo umožněno zboží převzít a ten jej nepřevzal. </w:t>
      </w:r>
    </w:p>
    <w:p w14:paraId="67E60213" w14:textId="15432BAC"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zavazují vzájemně spolupracovat a poskytovat si veškeré informace potřebné pro řádné plnění svých vzájemných závazků. Smluvní strany jsou povinny informovat druhou smluvní stranu o</w:t>
      </w:r>
      <w:r w:rsidR="006540F3">
        <w:rPr>
          <w:rFonts w:ascii="Calibri" w:hAnsi="Calibri" w:cs="Calibri"/>
          <w:sz w:val="20"/>
          <w:szCs w:val="20"/>
        </w:rPr>
        <w:t> </w:t>
      </w:r>
      <w:r w:rsidRPr="00DC659D">
        <w:rPr>
          <w:rFonts w:ascii="Calibri" w:hAnsi="Calibri" w:cs="Calibri"/>
          <w:sz w:val="20"/>
          <w:szCs w:val="20"/>
        </w:rPr>
        <w:t xml:space="preserve">veškerých skutečnostech, které jsou nebo mohou být </w:t>
      </w:r>
      <w:r w:rsidR="00E34E77" w:rsidRPr="00DC659D">
        <w:rPr>
          <w:rFonts w:ascii="Calibri" w:hAnsi="Calibri" w:cs="Calibri"/>
          <w:sz w:val="20"/>
          <w:szCs w:val="20"/>
        </w:rPr>
        <w:t>důležité pro řádné plnění této s</w:t>
      </w:r>
      <w:r w:rsidRPr="00DC659D">
        <w:rPr>
          <w:rFonts w:ascii="Calibri" w:hAnsi="Calibri" w:cs="Calibri"/>
          <w:sz w:val="20"/>
          <w:szCs w:val="20"/>
        </w:rPr>
        <w:t>mlouvy.</w:t>
      </w:r>
    </w:p>
    <w:p w14:paraId="7DEA931A" w14:textId="77777777" w:rsidR="00104657" w:rsidRPr="006C6840"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53D9F40F" w14:textId="1D5CA70F" w:rsidR="006C6840" w:rsidRPr="006C6840" w:rsidRDefault="006C6840"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6C6840">
        <w:rPr>
          <w:rFonts w:ascii="Calibri" w:hAnsi="Calibri" w:cs="Calibri"/>
          <w:sz w:val="20"/>
          <w:szCs w:val="20"/>
        </w:rPr>
        <w:t xml:space="preserve">nesmí bez předchozího souhlasu </w:t>
      </w:r>
      <w:r>
        <w:rPr>
          <w:rFonts w:ascii="Calibri" w:hAnsi="Calibri" w:cs="Calibri"/>
          <w:sz w:val="20"/>
          <w:szCs w:val="20"/>
        </w:rPr>
        <w:t>kupujícího</w:t>
      </w:r>
      <w:r w:rsidRPr="006C6840">
        <w:rPr>
          <w:rFonts w:ascii="Calibri" w:hAnsi="Calibri" w:cs="Calibri"/>
          <w:sz w:val="20"/>
          <w:szCs w:val="20"/>
        </w:rPr>
        <w:t xml:space="preserve"> postoupit svá práva a povinnosti plynoucí ze smlouvy třetí osobě.</w:t>
      </w:r>
    </w:p>
    <w:p w14:paraId="2B1A447B" w14:textId="23CD8751"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Kupující se zavazuje umožnit přístup určeným pracovníkům prodávajícího do prostoru svého objektu za účelem splnění této smlouvy</w:t>
      </w:r>
      <w:r w:rsidR="00307B75" w:rsidRPr="00DC659D">
        <w:rPr>
          <w:rFonts w:ascii="Calibri" w:hAnsi="Calibri" w:cs="Calibri"/>
          <w:sz w:val="20"/>
          <w:szCs w:val="20"/>
        </w:rPr>
        <w:t xml:space="preserve"> (</w:t>
      </w:r>
      <w:r w:rsidR="00C1071F">
        <w:rPr>
          <w:rFonts w:ascii="Calibri" w:hAnsi="Calibri" w:cs="Calibri"/>
          <w:sz w:val="20"/>
          <w:szCs w:val="20"/>
        </w:rPr>
        <w:t>předání a převzet</w:t>
      </w:r>
      <w:r w:rsidR="00C93D28">
        <w:rPr>
          <w:rFonts w:ascii="Calibri" w:hAnsi="Calibri" w:cs="Calibri"/>
          <w:sz w:val="20"/>
          <w:szCs w:val="20"/>
        </w:rPr>
        <w:t>í</w:t>
      </w:r>
      <w:r w:rsidR="009547C6">
        <w:rPr>
          <w:rFonts w:ascii="Calibri" w:hAnsi="Calibri" w:cs="Calibri"/>
          <w:sz w:val="20"/>
          <w:szCs w:val="20"/>
        </w:rPr>
        <w:t xml:space="preserve"> </w:t>
      </w:r>
      <w:r w:rsidR="00307B75" w:rsidRPr="00DC659D">
        <w:rPr>
          <w:rFonts w:ascii="Calibri" w:hAnsi="Calibri" w:cs="Calibri"/>
          <w:sz w:val="20"/>
          <w:szCs w:val="20"/>
        </w:rPr>
        <w:t>zboží</w:t>
      </w:r>
      <w:r w:rsidR="00417291">
        <w:rPr>
          <w:rFonts w:ascii="Calibri" w:hAnsi="Calibri" w:cs="Calibri"/>
          <w:sz w:val="20"/>
          <w:szCs w:val="20"/>
        </w:rPr>
        <w:t>, servis</w:t>
      </w:r>
      <w:r w:rsidR="006540F3">
        <w:rPr>
          <w:rFonts w:ascii="Calibri" w:hAnsi="Calibri" w:cs="Calibri"/>
          <w:sz w:val="20"/>
          <w:szCs w:val="20"/>
        </w:rPr>
        <w:t xml:space="preserve"> a technická podpora</w:t>
      </w:r>
      <w:r w:rsidR="00307B75" w:rsidRPr="00DC659D">
        <w:rPr>
          <w:rFonts w:ascii="Calibri" w:hAnsi="Calibri" w:cs="Calibri"/>
          <w:sz w:val="20"/>
          <w:szCs w:val="20"/>
        </w:rPr>
        <w:t>)</w:t>
      </w:r>
      <w:r w:rsidR="00C1071F">
        <w:rPr>
          <w:rFonts w:ascii="Calibri" w:hAnsi="Calibri" w:cs="Calibri"/>
          <w:sz w:val="20"/>
          <w:szCs w:val="20"/>
        </w:rPr>
        <w:t>.</w:t>
      </w:r>
    </w:p>
    <w:p w14:paraId="29C1FC39"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 xml:space="preserve">Právní vztahy touto smlouvou neupravené, jakož i právní poměry z ní vznikající a vyplývající, se řídí příslušnými ustanoveními </w:t>
      </w:r>
      <w:r w:rsidR="005A38FE" w:rsidRPr="00DC659D">
        <w:rPr>
          <w:rFonts w:ascii="Calibri" w:hAnsi="Calibri" w:cs="Calibri"/>
          <w:sz w:val="20"/>
          <w:szCs w:val="20"/>
        </w:rPr>
        <w:t xml:space="preserve">zákona č. 89/2012 Sb., občanského zákoníku </w:t>
      </w:r>
      <w:r w:rsidRPr="00DC659D">
        <w:rPr>
          <w:rFonts w:ascii="Calibri" w:hAnsi="Calibri" w:cs="Calibri"/>
          <w:sz w:val="20"/>
          <w:szCs w:val="20"/>
        </w:rPr>
        <w:t>a dalšími právními předpisy České republiky.</w:t>
      </w:r>
    </w:p>
    <w:p w14:paraId="11F5F2DF"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23731886" w14:textId="77777777" w:rsidR="00104657" w:rsidRPr="001106DA"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Za písemnou formu výzvy nebo oznámení se pro účely této smlouvy pokládají oznámení učiněná elektronickou poštou na dohodnuté elektronické adresy.</w:t>
      </w:r>
    </w:p>
    <w:p w14:paraId="4DFD8A27" w14:textId="3881979A" w:rsidR="001106DA" w:rsidRDefault="001106DA"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1106DA">
        <w:rPr>
          <w:rFonts w:ascii="Calibri" w:hAnsi="Calibri" w:cs="Calibri"/>
          <w:sz w:val="20"/>
          <w:szCs w:val="20"/>
        </w:rPr>
        <w:t xml:space="preserve">je povinen zajistit, že veškeré vlastnosti předmětu smlouvy, včetně jeho update, legislativních update, upgrade a legislativních upgrade budou po celou dobu účinnosti této smlouvy odpovídat obecně platným právním předpisům ČR. </w:t>
      </w:r>
    </w:p>
    <w:p w14:paraId="4959EB80" w14:textId="5157794B" w:rsidR="001106DA" w:rsidRDefault="00790D4F"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001106DA" w:rsidRPr="001106DA">
        <w:rPr>
          <w:rFonts w:ascii="Calibri" w:hAnsi="Calibri" w:cs="Calibri"/>
          <w:sz w:val="20"/>
          <w:szCs w:val="20"/>
        </w:rPr>
        <w:t xml:space="preserve">prohlašuje, že bude mít po celou dobu plnění předmětu smlouvy uzavřenu pojistnou smlouvu kryjící odpovědnost za škodu způsobenou provozní činností s limitem pojistného plnění </w:t>
      </w:r>
      <w:r w:rsidR="001106DA">
        <w:rPr>
          <w:rFonts w:ascii="Calibri" w:hAnsi="Calibri" w:cs="Calibri"/>
          <w:sz w:val="20"/>
          <w:szCs w:val="20"/>
        </w:rPr>
        <w:t xml:space="preserve">minimální výši kupní ceny zboží dle čl. 4.1., </w:t>
      </w:r>
      <w:r w:rsidR="001106DA" w:rsidRPr="001106DA">
        <w:rPr>
          <w:rFonts w:ascii="Calibri" w:hAnsi="Calibri" w:cs="Calibri"/>
          <w:sz w:val="20"/>
          <w:szCs w:val="20"/>
        </w:rPr>
        <w:t xml:space="preserve">kterou se zavazuje kdykoliv na vyžádání předložit k nahlédnutí </w:t>
      </w:r>
      <w:r>
        <w:rPr>
          <w:rFonts w:ascii="Calibri" w:hAnsi="Calibri" w:cs="Calibri"/>
          <w:sz w:val="20"/>
          <w:szCs w:val="20"/>
        </w:rPr>
        <w:t>kupujícímu.</w:t>
      </w:r>
    </w:p>
    <w:p w14:paraId="0095C3B1" w14:textId="77777777" w:rsidR="00741F75" w:rsidRPr="001106DA" w:rsidRDefault="00741F75" w:rsidP="00741F75">
      <w:pPr>
        <w:spacing w:line="280" w:lineRule="atLeast"/>
        <w:jc w:val="both"/>
        <w:rPr>
          <w:rFonts w:ascii="Calibri" w:hAnsi="Calibri" w:cs="Calibri"/>
          <w:sz w:val="20"/>
          <w:szCs w:val="20"/>
        </w:rPr>
      </w:pPr>
    </w:p>
    <w:p w14:paraId="02E01970"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10. Závěrečná ustanovení</w:t>
      </w:r>
    </w:p>
    <w:p w14:paraId="30888AB6"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w:t>
      </w:r>
    </w:p>
    <w:p w14:paraId="013E2483"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uvádět povinné prvky publicity podle podmínek strukturálních fondů EU na všech tištěných dokumentech vytvořených v souvislosti s</w:t>
      </w:r>
      <w:r w:rsidR="001B5C44" w:rsidRPr="00DC659D">
        <w:rPr>
          <w:rFonts w:ascii="Calibri" w:hAnsi="Calibri" w:cs="Calibri"/>
          <w:sz w:val="20"/>
          <w:szCs w:val="20"/>
        </w:rPr>
        <w:t> předmětem koupě</w:t>
      </w:r>
      <w:r w:rsidRPr="00DC659D">
        <w:rPr>
          <w:rFonts w:ascii="Calibri" w:hAnsi="Calibri" w:cs="Calibri"/>
          <w:sz w:val="20"/>
          <w:szCs w:val="20"/>
        </w:rPr>
        <w:t xml:space="preserve"> (nevztahuje se na interní účetní dokumentaci apod.). Tyto povinné prvky publicity sdělí a poskytne prodávajícímu na vyžádání kupující.</w:t>
      </w:r>
    </w:p>
    <w:p w14:paraId="357B3E49" w14:textId="77777777" w:rsidR="00CB2E3C" w:rsidRDefault="00104657"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Prodávající je povinen při kontrole poskytnout na vyžádání kontrolnímu orgánu daňovou evidenci v plném rozsahu. </w:t>
      </w:r>
      <w:r w:rsidRPr="00DC659D">
        <w:rPr>
          <w:rFonts w:ascii="Calibri" w:hAnsi="Calibri" w:cs="Calibri"/>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DC659D">
        <w:rPr>
          <w:rFonts w:ascii="Calibri" w:hAnsi="Calibri" w:cs="Calibri"/>
          <w:sz w:val="20"/>
          <w:szCs w:val="20"/>
        </w:rPr>
        <w:t xml:space="preserve"> </w:t>
      </w:r>
    </w:p>
    <w:p w14:paraId="2C0E72D2" w14:textId="77777777" w:rsidR="00CB2E3C" w:rsidRDefault="00CB2E3C"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CB2E3C">
        <w:rPr>
          <w:rFonts w:ascii="Calibri" w:hAnsi="Calibri" w:cs="Calibri"/>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14:paraId="5B1E8F16" w14:textId="77777777" w:rsidR="00CB2E3C" w:rsidRDefault="00CB2E3C"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CB2E3C">
        <w:rPr>
          <w:rFonts w:ascii="Calibri" w:hAnsi="Calibri" w:cs="Calibri"/>
          <w:sz w:val="20"/>
          <w:szCs w:val="20"/>
        </w:rPr>
        <w:t>Prodávající je povinen minimálně do konce roku 2035 poskytovat požadované informace a dokumentaci související s realizací projektu, z něhož je Veřejná zakázka hrazena,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E60463C" w14:textId="77777777" w:rsidR="00CB2E3C" w:rsidRDefault="00393C8E"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CB2E3C">
        <w:rPr>
          <w:rFonts w:ascii="Calibri" w:hAnsi="Calibri" w:cs="Calibri"/>
          <w:sz w:val="20"/>
          <w:szCs w:val="20"/>
        </w:rPr>
        <w:t>Prodávající bere na vědomí, že úhrada ceny za předmět plnění bude provedena s využitím dotačních prostředků, získaných kupujícím a podléhajících kontrole z hlediska vykazování účelnosti jejich čerpání. Prodávající se zavazuje, že kupujícímu nahradí veškeré škody a náklady, které mu vzniknou nebo budou muset být vynaloženy, pokud z důvodu porušení této smlouvy prodávajícím vznikne kupujícímu závazek vrátit dotaci nebo její část, poskytnutou na úhradu ceny za předmět plnění, jejímu poskytovateli, a to i včetně penále případně vyměřeného jako důsledek porušení pravidel nakládání s veřejnými prostředky. To platí obdobně, pokud prodávající znemožní řádný výkon kontroly orgánům, oprávněným ke kontrole účelnosti vynaložení dotačních prostředků, resp. nepředloží jimi požadované doklady.</w:t>
      </w:r>
    </w:p>
    <w:p w14:paraId="29806527" w14:textId="700BC3B7" w:rsidR="00CB2E3C" w:rsidRPr="00CB2E3C" w:rsidRDefault="00CB2E3C"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CB2E3C">
        <w:rPr>
          <w:rFonts w:ascii="Calibri" w:hAnsi="Calibri" w:cs="Calibri"/>
          <w:sz w:val="20"/>
          <w:szCs w:val="20"/>
        </w:rPr>
        <w:t>Prodávající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48B3D929"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se zavazuje během plnění smlouvy i po jejím ukončení smlouvy zachovávat mlčenlivost o všech skutečnostech, o kterých se dozví od kupujícího v souvislosti s plněním smlouvy</w:t>
      </w:r>
    </w:p>
    <w:p w14:paraId="369EE6EB" w14:textId="67DC07EF"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Tuto smlouvu lze měnit nebo doplnit pouze dohodou smluvních stran, a to formou</w:t>
      </w:r>
      <w:r w:rsidR="00B54BD5">
        <w:rPr>
          <w:rFonts w:ascii="Calibri" w:hAnsi="Calibri" w:cs="Calibri"/>
          <w:sz w:val="20"/>
          <w:szCs w:val="20"/>
        </w:rPr>
        <w:t xml:space="preserve"> </w:t>
      </w:r>
      <w:r w:rsidRPr="00DC659D">
        <w:rPr>
          <w:rFonts w:ascii="Calibri" w:hAnsi="Calibri" w:cs="Calibri"/>
          <w:sz w:val="20"/>
          <w:szCs w:val="20"/>
        </w:rPr>
        <w:t>písemného číslovaného dodatku.</w:t>
      </w:r>
    </w:p>
    <w:p w14:paraId="5C38F58B" w14:textId="77777777" w:rsidR="00E24DBE" w:rsidRDefault="00104657" w:rsidP="00E24DBE">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Smluvní strany prohlašují, že si tuto smlouvu přečetly, a že byla ujednána po vzájemném projednání podle jejich svobodné vůle, určitě, vážně a srozumitelně.</w:t>
      </w:r>
    </w:p>
    <w:p w14:paraId="737AC574" w14:textId="5AB8155C" w:rsidR="00E24DBE" w:rsidRPr="00E24DBE" w:rsidRDefault="00E24DBE" w:rsidP="00E24DBE">
      <w:pPr>
        <w:numPr>
          <w:ilvl w:val="0"/>
          <w:numId w:val="14"/>
        </w:numPr>
        <w:tabs>
          <w:tab w:val="clear" w:pos="720"/>
          <w:tab w:val="num" w:pos="540"/>
        </w:tabs>
        <w:spacing w:line="280" w:lineRule="atLeast"/>
        <w:ind w:left="540" w:hanging="540"/>
        <w:jc w:val="both"/>
        <w:rPr>
          <w:rFonts w:ascii="Calibri" w:hAnsi="Calibri" w:cs="Calibri"/>
          <w:sz w:val="20"/>
          <w:szCs w:val="20"/>
        </w:rPr>
      </w:pPr>
      <w:r>
        <w:rPr>
          <w:rFonts w:ascii="Calibri" w:hAnsi="Calibri" w:cs="Calibri"/>
          <w:sz w:val="20"/>
          <w:szCs w:val="20"/>
        </w:rPr>
        <w:t>Prodávající</w:t>
      </w:r>
      <w:r w:rsidRPr="00E24DBE">
        <w:rPr>
          <w:rFonts w:ascii="Calibri" w:hAnsi="Calibri" w:cs="Calibri"/>
          <w:sz w:val="20"/>
          <w:szCs w:val="20"/>
        </w:rPr>
        <w:t xml:space="preserve">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298FE4E2" w14:textId="2BCE45EC" w:rsidR="00802B08" w:rsidRDefault="00802B08"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802B08">
        <w:rPr>
          <w:rFonts w:ascii="Calibri" w:hAnsi="Calibri" w:cs="Calibri"/>
          <w:sz w:val="20"/>
          <w:szCs w:val="20"/>
        </w:rPr>
        <w:t>Smlouva je</w:t>
      </w:r>
      <w:r w:rsidR="001B3BC3">
        <w:rPr>
          <w:rFonts w:ascii="Calibri" w:hAnsi="Calibri" w:cs="Calibri"/>
          <w:sz w:val="20"/>
          <w:szCs w:val="20"/>
        </w:rPr>
        <w:t xml:space="preserve">, v souladu s podmínkami zákona č. 134/2016 Sb., podepsána elektronicky. </w:t>
      </w:r>
    </w:p>
    <w:p w14:paraId="75F50E42" w14:textId="474E0A8A" w:rsidR="00802B08" w:rsidRDefault="001B3BC3" w:rsidP="003A39B9">
      <w:pPr>
        <w:numPr>
          <w:ilvl w:val="0"/>
          <w:numId w:val="14"/>
        </w:numPr>
        <w:tabs>
          <w:tab w:val="clear" w:pos="720"/>
          <w:tab w:val="num" w:pos="540"/>
        </w:tabs>
        <w:spacing w:line="280" w:lineRule="atLeast"/>
        <w:ind w:left="540" w:hanging="540"/>
        <w:jc w:val="both"/>
        <w:rPr>
          <w:rFonts w:ascii="Calibri" w:hAnsi="Calibri" w:cs="Calibri"/>
          <w:sz w:val="20"/>
          <w:szCs w:val="20"/>
        </w:rPr>
      </w:pPr>
      <w:bookmarkStart w:id="6" w:name="_Hlk133959245"/>
      <w:r>
        <w:rPr>
          <w:rFonts w:ascii="Calibri" w:hAnsi="Calibri" w:cs="Calibri"/>
          <w:sz w:val="20"/>
          <w:szCs w:val="20"/>
        </w:rPr>
        <w:t xml:space="preserve">Rada města </w:t>
      </w:r>
      <w:r w:rsidR="00393EB1">
        <w:rPr>
          <w:rFonts w:ascii="Calibri" w:hAnsi="Calibri" w:cs="Calibri"/>
          <w:sz w:val="20"/>
          <w:szCs w:val="20"/>
        </w:rPr>
        <w:t>Dobříš</w:t>
      </w:r>
      <w:r>
        <w:rPr>
          <w:rFonts w:ascii="Calibri" w:hAnsi="Calibri" w:cs="Calibri"/>
          <w:sz w:val="20"/>
          <w:szCs w:val="20"/>
        </w:rPr>
        <w:t xml:space="preserve"> souhlasila s uzavřením této smlouvy na svém jednání dne…………usnesením č…….</w:t>
      </w:r>
      <w:bookmarkEnd w:id="6"/>
    </w:p>
    <w:p w14:paraId="6909F537" w14:textId="1D280E92" w:rsidR="00D10E50" w:rsidRDefault="00D10E50"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10E50">
        <w:rPr>
          <w:rFonts w:ascii="Calibri" w:hAnsi="Calibri" w:cs="Calibri"/>
          <w:sz w:val="20"/>
          <w:szCs w:val="20"/>
        </w:rPr>
        <w:t xml:space="preserve">Smlouva nabývá </w:t>
      </w:r>
      <w:r w:rsidR="001B3BC3">
        <w:rPr>
          <w:rFonts w:ascii="Calibri" w:hAnsi="Calibri" w:cs="Calibri"/>
          <w:sz w:val="20"/>
          <w:szCs w:val="20"/>
        </w:rPr>
        <w:t xml:space="preserve">platnosti dnem podpisu a </w:t>
      </w:r>
      <w:r w:rsidRPr="00D10E50">
        <w:rPr>
          <w:rFonts w:ascii="Calibri" w:hAnsi="Calibri" w:cs="Calibri"/>
          <w:sz w:val="20"/>
          <w:szCs w:val="20"/>
        </w:rPr>
        <w:t xml:space="preserve">účinnosti dnem jejího uveřejnění v registru smluv. Uveřejnění smlouvy v registru smluv provede </w:t>
      </w:r>
      <w:r w:rsidR="0059012F">
        <w:rPr>
          <w:rFonts w:ascii="Calibri" w:hAnsi="Calibri" w:cs="Calibri"/>
          <w:sz w:val="20"/>
          <w:szCs w:val="20"/>
        </w:rPr>
        <w:t>kupující.</w:t>
      </w:r>
      <w:r w:rsidRPr="00D10E50">
        <w:rPr>
          <w:rFonts w:ascii="Calibri" w:hAnsi="Calibri" w:cs="Calibri"/>
          <w:sz w:val="20"/>
          <w:szCs w:val="20"/>
        </w:rPr>
        <w:t xml:space="preserve"> </w:t>
      </w:r>
    </w:p>
    <w:p w14:paraId="1CF6722F" w14:textId="77777777" w:rsidR="00D66C50" w:rsidRPr="00DC659D" w:rsidRDefault="00D66C50"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Nedílnou součástí </w:t>
      </w:r>
      <w:r w:rsidR="00710C82" w:rsidRPr="00DC659D">
        <w:rPr>
          <w:rFonts w:ascii="Calibri" w:hAnsi="Calibri" w:cs="Calibri"/>
          <w:sz w:val="20"/>
          <w:szCs w:val="20"/>
        </w:rPr>
        <w:t xml:space="preserve">této </w:t>
      </w:r>
      <w:r w:rsidRPr="00DC659D">
        <w:rPr>
          <w:rFonts w:ascii="Calibri" w:hAnsi="Calibri" w:cs="Calibri"/>
          <w:sz w:val="20"/>
          <w:szCs w:val="20"/>
        </w:rPr>
        <w:t>smlouvy jsou následující příloh</w:t>
      </w:r>
      <w:r w:rsidR="00387107" w:rsidRPr="00DC659D">
        <w:rPr>
          <w:rFonts w:ascii="Calibri" w:hAnsi="Calibri" w:cs="Calibri"/>
          <w:sz w:val="20"/>
          <w:szCs w:val="20"/>
        </w:rPr>
        <w:t>y</w:t>
      </w:r>
      <w:r w:rsidRPr="00DC659D">
        <w:rPr>
          <w:rFonts w:ascii="Calibri" w:hAnsi="Calibri" w:cs="Calibri"/>
          <w:sz w:val="20"/>
          <w:szCs w:val="20"/>
        </w:rPr>
        <w:t>:</w:t>
      </w:r>
    </w:p>
    <w:p w14:paraId="3349B9CE" w14:textId="77777777" w:rsidR="00741F75" w:rsidRDefault="00741F75" w:rsidP="00CB21A0">
      <w:pPr>
        <w:spacing w:line="280" w:lineRule="atLeast"/>
        <w:ind w:left="540"/>
        <w:jc w:val="both"/>
        <w:rPr>
          <w:rFonts w:ascii="Calibri" w:hAnsi="Calibri" w:cs="Calibri"/>
          <w:b/>
          <w:sz w:val="20"/>
          <w:szCs w:val="20"/>
        </w:rPr>
      </w:pPr>
    </w:p>
    <w:p w14:paraId="7B4EC5AC" w14:textId="2CF7A38A" w:rsidR="00417291" w:rsidRDefault="00D66C50" w:rsidP="00CB21A0">
      <w:pPr>
        <w:spacing w:line="280" w:lineRule="atLeast"/>
        <w:ind w:left="540"/>
        <w:jc w:val="both"/>
        <w:rPr>
          <w:rFonts w:ascii="Calibri" w:hAnsi="Calibri" w:cs="Calibri"/>
          <w:b/>
          <w:sz w:val="20"/>
          <w:szCs w:val="20"/>
        </w:rPr>
      </w:pPr>
      <w:r w:rsidRPr="00DC659D">
        <w:rPr>
          <w:rFonts w:ascii="Calibri" w:hAnsi="Calibri" w:cs="Calibri"/>
          <w:b/>
          <w:sz w:val="20"/>
          <w:szCs w:val="20"/>
        </w:rPr>
        <w:t>Příloha č. 1 – Technická specifikace</w:t>
      </w:r>
    </w:p>
    <w:p w14:paraId="1DEEF21A" w14:textId="2E90BAA7"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ab/>
        <w:t xml:space="preserve">  </w:t>
      </w:r>
    </w:p>
    <w:p w14:paraId="72CA9D25" w14:textId="77777777"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Prodávající:</w:t>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t>Kupující:</w:t>
      </w:r>
    </w:p>
    <w:p w14:paraId="3E1CD5A0" w14:textId="572C5981" w:rsidR="00B8382F" w:rsidRDefault="00B8382F" w:rsidP="00B8382F">
      <w:pPr>
        <w:spacing w:line="280" w:lineRule="atLeast"/>
        <w:ind w:left="540"/>
        <w:rPr>
          <w:rFonts w:ascii="Calibri" w:hAnsi="Calibri" w:cs="Calibri"/>
          <w:sz w:val="20"/>
          <w:szCs w:val="20"/>
        </w:rPr>
      </w:pPr>
      <w:r w:rsidRPr="00DC659D">
        <w:rPr>
          <w:rFonts w:ascii="Calibri" w:hAnsi="Calibri" w:cs="Calibri"/>
          <w:sz w:val="20"/>
          <w:szCs w:val="20"/>
        </w:rPr>
        <w:t>V …………………dne …………………</w:t>
      </w:r>
      <w:r w:rsidRPr="00DC659D">
        <w:rPr>
          <w:rFonts w:ascii="Calibri" w:hAnsi="Calibri" w:cs="Calibri"/>
          <w:sz w:val="20"/>
          <w:szCs w:val="20"/>
        </w:rPr>
        <w:tab/>
      </w:r>
      <w:r>
        <w:rPr>
          <w:rFonts w:ascii="Calibri" w:hAnsi="Calibri" w:cs="Calibri"/>
          <w:sz w:val="20"/>
          <w:szCs w:val="20"/>
        </w:rPr>
        <w:tab/>
      </w:r>
      <w:r w:rsidRPr="00DC659D">
        <w:rPr>
          <w:rFonts w:ascii="Calibri" w:hAnsi="Calibri" w:cs="Calibri"/>
          <w:sz w:val="20"/>
          <w:szCs w:val="20"/>
        </w:rPr>
        <w:t>V</w:t>
      </w:r>
      <w:r>
        <w:rPr>
          <w:rFonts w:ascii="Calibri" w:hAnsi="Calibri" w:cs="Calibri"/>
          <w:sz w:val="20"/>
          <w:szCs w:val="20"/>
        </w:rPr>
        <w:t> </w:t>
      </w:r>
      <w:r w:rsidR="00393EB1">
        <w:rPr>
          <w:rFonts w:ascii="Calibri" w:hAnsi="Calibri" w:cs="Calibri"/>
          <w:sz w:val="20"/>
          <w:szCs w:val="20"/>
        </w:rPr>
        <w:t>Dobříši</w:t>
      </w:r>
      <w:r>
        <w:rPr>
          <w:rFonts w:ascii="Calibri" w:hAnsi="Calibri" w:cs="Calibri"/>
          <w:sz w:val="20"/>
          <w:szCs w:val="20"/>
        </w:rPr>
        <w:t xml:space="preserve"> </w:t>
      </w:r>
      <w:r w:rsidRPr="00DC659D">
        <w:rPr>
          <w:rFonts w:ascii="Calibri" w:hAnsi="Calibri" w:cs="Calibri"/>
          <w:sz w:val="20"/>
          <w:szCs w:val="20"/>
        </w:rPr>
        <w:t xml:space="preserve">dne …………………  </w:t>
      </w:r>
    </w:p>
    <w:p w14:paraId="61FB7C24" w14:textId="77777777" w:rsidR="00725E3B" w:rsidRPr="00DC659D" w:rsidRDefault="00725E3B" w:rsidP="00725E3B">
      <w:pPr>
        <w:spacing w:line="280" w:lineRule="atLeast"/>
        <w:ind w:left="540"/>
        <w:rPr>
          <w:rFonts w:ascii="Calibri" w:hAnsi="Calibri" w:cs="Calibri"/>
          <w:sz w:val="20"/>
          <w:szCs w:val="20"/>
        </w:rPr>
      </w:pPr>
    </w:p>
    <w:p w14:paraId="07D659E8" w14:textId="77777777" w:rsidR="00725E3B" w:rsidRDefault="00725E3B" w:rsidP="00725E3B">
      <w:pPr>
        <w:spacing w:line="280" w:lineRule="atLeast"/>
        <w:ind w:left="540"/>
        <w:rPr>
          <w:rFonts w:ascii="Calibri" w:hAnsi="Calibri" w:cs="Calibri"/>
          <w:sz w:val="20"/>
          <w:szCs w:val="20"/>
        </w:rPr>
      </w:pPr>
    </w:p>
    <w:p w14:paraId="64B23CF7" w14:textId="77777777" w:rsidR="00B8382F" w:rsidRPr="00DC659D" w:rsidRDefault="00B8382F" w:rsidP="00725E3B">
      <w:pPr>
        <w:spacing w:line="280" w:lineRule="atLeast"/>
        <w:ind w:left="540"/>
        <w:rPr>
          <w:rFonts w:ascii="Calibri" w:hAnsi="Calibri" w:cs="Calibri"/>
          <w:sz w:val="20"/>
          <w:szCs w:val="20"/>
        </w:rPr>
      </w:pPr>
    </w:p>
    <w:p w14:paraId="4543D12E" w14:textId="3F1FF71D"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w:t>
      </w:r>
      <w:r w:rsidRPr="00DC659D">
        <w:rPr>
          <w:rFonts w:ascii="Calibri" w:hAnsi="Calibri" w:cs="Calibri"/>
          <w:sz w:val="20"/>
          <w:szCs w:val="20"/>
        </w:rPr>
        <w:tab/>
      </w:r>
      <w:r w:rsidRPr="00DC659D">
        <w:rPr>
          <w:rFonts w:ascii="Calibri" w:hAnsi="Calibri" w:cs="Calibri"/>
          <w:sz w:val="20"/>
          <w:szCs w:val="20"/>
        </w:rPr>
        <w:tab/>
      </w:r>
      <w:r w:rsidR="007D76A1">
        <w:rPr>
          <w:rFonts w:ascii="Calibri" w:hAnsi="Calibri" w:cs="Calibri"/>
          <w:sz w:val="20"/>
          <w:szCs w:val="20"/>
        </w:rPr>
        <w:tab/>
      </w:r>
      <w:r w:rsidRPr="00DC659D">
        <w:rPr>
          <w:rFonts w:ascii="Calibri" w:hAnsi="Calibri" w:cs="Calibri"/>
          <w:sz w:val="20"/>
          <w:szCs w:val="20"/>
        </w:rPr>
        <w:t>…………………………………</w:t>
      </w:r>
      <w:r w:rsidR="00CB21A0">
        <w:rPr>
          <w:rFonts w:ascii="Calibri" w:hAnsi="Calibri" w:cs="Calibri"/>
          <w:sz w:val="20"/>
          <w:szCs w:val="20"/>
        </w:rPr>
        <w:tab/>
      </w:r>
    </w:p>
    <w:p w14:paraId="55BC9884" w14:textId="3283D17E"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Jméno a Příjmení</w:t>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00393EB1" w:rsidRPr="00393EB1">
        <w:rPr>
          <w:rFonts w:ascii="Calibri" w:hAnsi="Calibri" w:cs="Calibri"/>
          <w:sz w:val="20"/>
          <w:szCs w:val="20"/>
        </w:rPr>
        <w:t>Ing. Pavel Svoboda, starosta</w:t>
      </w:r>
    </w:p>
    <w:p w14:paraId="3F33F2BE" w14:textId="56DC77E7"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Funkce</w:t>
      </w:r>
      <w:r w:rsidRPr="00DC659D">
        <w:rPr>
          <w:rFonts w:ascii="Calibri" w:hAnsi="Calibri" w:cs="Calibri"/>
          <w:sz w:val="20"/>
          <w:szCs w:val="20"/>
        </w:rPr>
        <w:tab/>
      </w:r>
      <w:r w:rsidRPr="00DC659D">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393EB1">
        <w:rPr>
          <w:rFonts w:ascii="Calibri" w:hAnsi="Calibri" w:cs="Calibri"/>
          <w:sz w:val="20"/>
          <w:szCs w:val="20"/>
        </w:rPr>
        <w:t>M</w:t>
      </w:r>
      <w:r w:rsidR="00686C97" w:rsidRPr="00686C97">
        <w:rPr>
          <w:rFonts w:ascii="Calibri" w:hAnsi="Calibri" w:cs="Calibri"/>
          <w:sz w:val="20"/>
          <w:szCs w:val="20"/>
        </w:rPr>
        <w:t xml:space="preserve">ěsto </w:t>
      </w:r>
      <w:r w:rsidR="00393EB1">
        <w:rPr>
          <w:rFonts w:ascii="Calibri" w:hAnsi="Calibri" w:cs="Calibri"/>
          <w:sz w:val="20"/>
          <w:szCs w:val="20"/>
        </w:rPr>
        <w:t>Dobříš</w:t>
      </w:r>
    </w:p>
    <w:p w14:paraId="46F4475A" w14:textId="77777777" w:rsidR="00725E3B" w:rsidRPr="00DC659D" w:rsidRDefault="00725E3B" w:rsidP="00725E3B">
      <w:pPr>
        <w:spacing w:line="280" w:lineRule="atLeast"/>
        <w:ind w:left="540"/>
        <w:rPr>
          <w:rFonts w:ascii="Calibri" w:hAnsi="Calibri" w:cs="Calibri"/>
          <w:sz w:val="20"/>
          <w:szCs w:val="20"/>
        </w:rPr>
      </w:pPr>
    </w:p>
    <w:p w14:paraId="270482DF" w14:textId="77777777" w:rsidR="00EC20A2" w:rsidRDefault="00EC20A2" w:rsidP="00725E3B">
      <w:pPr>
        <w:spacing w:line="280" w:lineRule="atLeast"/>
        <w:ind w:left="540"/>
        <w:rPr>
          <w:rFonts w:ascii="Calibri" w:hAnsi="Calibri" w:cs="Calibri"/>
          <w:sz w:val="20"/>
          <w:szCs w:val="20"/>
        </w:rPr>
      </w:pPr>
    </w:p>
    <w:p w14:paraId="4D5EC574" w14:textId="77777777" w:rsidR="00EC20A2" w:rsidRDefault="00EC20A2" w:rsidP="00725E3B">
      <w:pPr>
        <w:spacing w:line="280" w:lineRule="atLeast"/>
        <w:ind w:left="540"/>
        <w:rPr>
          <w:rFonts w:ascii="Calibri" w:hAnsi="Calibri" w:cs="Calibri"/>
          <w:sz w:val="20"/>
          <w:szCs w:val="20"/>
        </w:rPr>
      </w:pPr>
    </w:p>
    <w:p w14:paraId="2498818C" w14:textId="77777777" w:rsidR="00EC20A2" w:rsidRDefault="00EC20A2" w:rsidP="00725E3B">
      <w:pPr>
        <w:spacing w:line="280" w:lineRule="atLeast"/>
        <w:ind w:left="540"/>
        <w:rPr>
          <w:rFonts w:ascii="Calibri" w:hAnsi="Calibri" w:cs="Calibri"/>
          <w:sz w:val="20"/>
          <w:szCs w:val="20"/>
        </w:rPr>
      </w:pPr>
    </w:p>
    <w:p w14:paraId="0999E31B" w14:textId="77777777" w:rsidR="00EC20A2" w:rsidRDefault="00EC20A2" w:rsidP="00725E3B">
      <w:pPr>
        <w:spacing w:line="280" w:lineRule="atLeast"/>
        <w:ind w:left="540"/>
        <w:rPr>
          <w:rFonts w:ascii="Calibri" w:hAnsi="Calibri" w:cs="Calibri"/>
          <w:sz w:val="20"/>
          <w:szCs w:val="20"/>
        </w:rPr>
      </w:pPr>
    </w:p>
    <w:p w14:paraId="7013DEA3" w14:textId="77777777" w:rsidR="00EC20A2" w:rsidRDefault="00EC20A2" w:rsidP="00725E3B">
      <w:pPr>
        <w:spacing w:line="280" w:lineRule="atLeast"/>
        <w:ind w:left="540"/>
        <w:rPr>
          <w:rFonts w:ascii="Calibri" w:hAnsi="Calibri" w:cs="Calibri"/>
          <w:sz w:val="20"/>
          <w:szCs w:val="20"/>
        </w:rPr>
      </w:pPr>
    </w:p>
    <w:p w14:paraId="50ADD546" w14:textId="77777777" w:rsidR="00EC20A2" w:rsidRDefault="00EC20A2" w:rsidP="00725E3B">
      <w:pPr>
        <w:spacing w:line="280" w:lineRule="atLeast"/>
        <w:ind w:left="540"/>
        <w:rPr>
          <w:rFonts w:ascii="Calibri" w:hAnsi="Calibri" w:cs="Calibri"/>
          <w:sz w:val="20"/>
          <w:szCs w:val="20"/>
        </w:rPr>
      </w:pPr>
    </w:p>
    <w:p w14:paraId="0615FFC4" w14:textId="77777777" w:rsidR="00EC20A2" w:rsidRDefault="00EC20A2" w:rsidP="00725E3B">
      <w:pPr>
        <w:spacing w:line="280" w:lineRule="atLeast"/>
        <w:ind w:left="540"/>
        <w:rPr>
          <w:rFonts w:ascii="Calibri" w:hAnsi="Calibri" w:cs="Calibri"/>
          <w:sz w:val="20"/>
          <w:szCs w:val="20"/>
        </w:rPr>
      </w:pPr>
    </w:p>
    <w:p w14:paraId="7B50A0A6" w14:textId="77777777" w:rsidR="00EC20A2" w:rsidRDefault="00EC20A2" w:rsidP="00725E3B">
      <w:pPr>
        <w:spacing w:line="280" w:lineRule="atLeast"/>
        <w:ind w:left="540"/>
        <w:rPr>
          <w:rFonts w:ascii="Calibri" w:hAnsi="Calibri" w:cs="Calibri"/>
          <w:sz w:val="20"/>
          <w:szCs w:val="20"/>
        </w:rPr>
      </w:pPr>
    </w:p>
    <w:p w14:paraId="50DADE2D" w14:textId="77777777" w:rsidR="00EC20A2" w:rsidRDefault="00EC20A2" w:rsidP="00725E3B">
      <w:pPr>
        <w:spacing w:line="280" w:lineRule="atLeast"/>
        <w:ind w:left="540"/>
        <w:rPr>
          <w:rFonts w:ascii="Calibri" w:hAnsi="Calibri" w:cs="Calibri"/>
          <w:sz w:val="20"/>
          <w:szCs w:val="20"/>
        </w:rPr>
      </w:pPr>
    </w:p>
    <w:p w14:paraId="0D7DA93E" w14:textId="77777777" w:rsidR="00EC20A2" w:rsidRDefault="00EC20A2" w:rsidP="00725E3B">
      <w:pPr>
        <w:spacing w:line="280" w:lineRule="atLeast"/>
        <w:ind w:left="540"/>
        <w:rPr>
          <w:rFonts w:ascii="Calibri" w:hAnsi="Calibri" w:cs="Calibri"/>
          <w:sz w:val="20"/>
          <w:szCs w:val="20"/>
        </w:rPr>
      </w:pPr>
    </w:p>
    <w:p w14:paraId="2ABC8235" w14:textId="77777777" w:rsidR="00EC20A2" w:rsidRDefault="00EC20A2" w:rsidP="00725E3B">
      <w:pPr>
        <w:spacing w:line="280" w:lineRule="atLeast"/>
        <w:ind w:left="540"/>
        <w:rPr>
          <w:rFonts w:ascii="Calibri" w:hAnsi="Calibri" w:cs="Calibri"/>
          <w:sz w:val="20"/>
          <w:szCs w:val="20"/>
        </w:rPr>
      </w:pPr>
    </w:p>
    <w:p w14:paraId="3D88D4BD" w14:textId="77777777" w:rsidR="00EC20A2" w:rsidRDefault="00EC20A2" w:rsidP="00725E3B">
      <w:pPr>
        <w:spacing w:line="280" w:lineRule="atLeast"/>
        <w:ind w:left="540"/>
        <w:rPr>
          <w:rFonts w:ascii="Calibri" w:hAnsi="Calibri" w:cs="Calibri"/>
          <w:sz w:val="20"/>
          <w:szCs w:val="20"/>
        </w:rPr>
      </w:pPr>
    </w:p>
    <w:p w14:paraId="16CEAD54" w14:textId="77777777" w:rsidR="00EC20A2" w:rsidRDefault="00EC20A2" w:rsidP="00725E3B">
      <w:pPr>
        <w:spacing w:line="280" w:lineRule="atLeast"/>
        <w:ind w:left="540"/>
        <w:rPr>
          <w:rFonts w:ascii="Calibri" w:hAnsi="Calibri" w:cs="Calibri"/>
          <w:sz w:val="20"/>
          <w:szCs w:val="20"/>
        </w:rPr>
      </w:pPr>
    </w:p>
    <w:p w14:paraId="48CF1290" w14:textId="77777777" w:rsidR="00EC20A2" w:rsidRDefault="00EC20A2" w:rsidP="00725E3B">
      <w:pPr>
        <w:spacing w:line="280" w:lineRule="atLeast"/>
        <w:ind w:left="540"/>
        <w:rPr>
          <w:rFonts w:ascii="Calibri" w:hAnsi="Calibri" w:cs="Calibri"/>
          <w:sz w:val="20"/>
          <w:szCs w:val="20"/>
        </w:rPr>
      </w:pPr>
    </w:p>
    <w:p w14:paraId="2FD14097" w14:textId="77777777" w:rsidR="00686C97" w:rsidRDefault="00686C97" w:rsidP="00725E3B">
      <w:pPr>
        <w:spacing w:line="280" w:lineRule="atLeast"/>
        <w:ind w:left="540"/>
        <w:rPr>
          <w:rFonts w:ascii="Calibri" w:hAnsi="Calibri" w:cs="Calibri"/>
          <w:sz w:val="20"/>
          <w:szCs w:val="20"/>
        </w:rPr>
      </w:pPr>
    </w:p>
    <w:p w14:paraId="7F64F65B" w14:textId="77777777" w:rsidR="00686C97" w:rsidRDefault="00686C97" w:rsidP="00725E3B">
      <w:pPr>
        <w:spacing w:line="280" w:lineRule="atLeast"/>
        <w:ind w:left="540"/>
        <w:rPr>
          <w:rFonts w:ascii="Calibri" w:hAnsi="Calibri" w:cs="Calibri"/>
          <w:sz w:val="20"/>
          <w:szCs w:val="20"/>
        </w:rPr>
      </w:pPr>
    </w:p>
    <w:p w14:paraId="7F60D589" w14:textId="77777777" w:rsidR="00686C97" w:rsidRDefault="00686C97" w:rsidP="00725E3B">
      <w:pPr>
        <w:spacing w:line="280" w:lineRule="atLeast"/>
        <w:ind w:left="540"/>
        <w:rPr>
          <w:rFonts w:ascii="Calibri" w:hAnsi="Calibri" w:cs="Calibri"/>
          <w:sz w:val="20"/>
          <w:szCs w:val="20"/>
        </w:rPr>
      </w:pPr>
    </w:p>
    <w:p w14:paraId="5A901757" w14:textId="77777777" w:rsidR="00686C97" w:rsidRDefault="00686C97" w:rsidP="00725E3B">
      <w:pPr>
        <w:spacing w:line="280" w:lineRule="atLeast"/>
        <w:ind w:left="540"/>
        <w:rPr>
          <w:rFonts w:ascii="Calibri" w:hAnsi="Calibri" w:cs="Calibri"/>
          <w:sz w:val="20"/>
          <w:szCs w:val="20"/>
        </w:rPr>
      </w:pPr>
    </w:p>
    <w:p w14:paraId="7870F9C0" w14:textId="77777777" w:rsidR="00B8382F" w:rsidRDefault="00B8382F" w:rsidP="00725E3B">
      <w:pPr>
        <w:spacing w:line="280" w:lineRule="atLeast"/>
        <w:ind w:left="540"/>
        <w:rPr>
          <w:rFonts w:ascii="Calibri" w:hAnsi="Calibri" w:cs="Calibri"/>
          <w:sz w:val="20"/>
          <w:szCs w:val="20"/>
        </w:rPr>
      </w:pPr>
    </w:p>
    <w:p w14:paraId="3B8BD2D5" w14:textId="0C4ADD68" w:rsidR="00EC20A2" w:rsidRPr="0070784A" w:rsidRDefault="00686C97" w:rsidP="00B8382F">
      <w:pPr>
        <w:spacing w:line="280" w:lineRule="atLeast"/>
        <w:jc w:val="both"/>
        <w:rPr>
          <w:rFonts w:asciiTheme="minorHAnsi" w:hAnsiTheme="minorHAnsi" w:cstheme="minorHAnsi"/>
          <w:b/>
          <w:sz w:val="20"/>
          <w:szCs w:val="20"/>
        </w:rPr>
      </w:pPr>
      <w:r w:rsidRPr="00686C97">
        <w:rPr>
          <w:rFonts w:asciiTheme="minorHAnsi" w:hAnsiTheme="minorHAnsi" w:cstheme="minorHAnsi"/>
          <w:b/>
          <w:sz w:val="28"/>
          <w:szCs w:val="28"/>
        </w:rPr>
        <w:t>Příloha č. 1 – Technická specifikace</w:t>
      </w:r>
      <w:ins w:id="7" w:author="Nikola Paříková" w:date="2024-05-21T12:48:00Z" w16du:dateUtc="2024-05-21T10:48:00Z">
        <w:r w:rsidR="00C51C66">
          <w:rPr>
            <w:rFonts w:asciiTheme="minorHAnsi" w:hAnsiTheme="minorHAnsi" w:cstheme="minorHAnsi"/>
            <w:b/>
            <w:sz w:val="28"/>
            <w:szCs w:val="28"/>
          </w:rPr>
          <w:t xml:space="preserve"> – zálohovací diskové uložiště 1 ks</w:t>
        </w:r>
      </w:ins>
    </w:p>
    <w:p w14:paraId="018C5BD2" w14:textId="77777777" w:rsidR="00EE6E54" w:rsidRPr="0070784A" w:rsidRDefault="00EE6E54" w:rsidP="00B8382F">
      <w:pPr>
        <w:spacing w:line="280" w:lineRule="atLeast"/>
        <w:jc w:val="both"/>
        <w:rPr>
          <w:rFonts w:asciiTheme="minorHAnsi" w:hAnsiTheme="minorHAnsi" w:cstheme="minorHAnsi"/>
          <w:b/>
          <w:sz w:val="20"/>
          <w:szCs w:val="20"/>
        </w:rPr>
      </w:pP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1843"/>
        <w:gridCol w:w="5382"/>
        <w:gridCol w:w="2414"/>
        <w:tblGridChange w:id="8">
          <w:tblGrid>
            <w:gridCol w:w="1843"/>
            <w:gridCol w:w="3898"/>
            <w:gridCol w:w="1484"/>
            <w:gridCol w:w="2414"/>
          </w:tblGrid>
        </w:tblGridChange>
      </w:tblGrid>
      <w:tr w:rsidR="002A1FC6" w:rsidRPr="002A03F4" w14:paraId="0E65BB2A" w14:textId="77777777" w:rsidTr="00E65D16">
        <w:trPr>
          <w:jc w:val="center"/>
        </w:trPr>
        <w:tc>
          <w:tcPr>
            <w:tcW w:w="1843" w:type="dxa"/>
            <w:tcBorders>
              <w:top w:val="single" w:sz="4" w:space="0" w:color="000000"/>
              <w:left w:val="single" w:sz="4" w:space="0" w:color="000000"/>
              <w:bottom w:val="single" w:sz="4" w:space="0" w:color="000000"/>
            </w:tcBorders>
            <w:shd w:val="clear" w:color="auto" w:fill="CCCCCC"/>
          </w:tcPr>
          <w:p w14:paraId="131C1A30" w14:textId="77777777" w:rsidR="00C51C66" w:rsidRPr="00C51C66" w:rsidRDefault="00C51C66" w:rsidP="00E65D16">
            <w:pPr>
              <w:suppressLineNumbers/>
              <w:spacing w:line="300" w:lineRule="auto"/>
              <w:rPr>
                <w:rFonts w:ascii="Arial" w:hAnsi="Arial"/>
                <w:b/>
                <w:sz w:val="20"/>
                <w:rPrChange w:id="9" w:author="Nikola Paříková" w:date="2024-05-21T12:48:00Z" w16du:dateUtc="2024-05-21T10:48:00Z">
                  <w:rPr>
                    <w:rFonts w:asciiTheme="minorHAnsi" w:hAnsiTheme="minorHAnsi"/>
                    <w:b/>
                    <w:sz w:val="20"/>
                  </w:rPr>
                </w:rPrChange>
              </w:rPr>
              <w:pPrChange w:id="10" w:author="Nikola Paříková" w:date="2024-05-21T12:48:00Z" w16du:dateUtc="2024-05-21T10:48:00Z">
                <w:pPr>
                  <w:pStyle w:val="Obsahtabulky"/>
                  <w:spacing w:line="300" w:lineRule="auto"/>
                </w:pPr>
              </w:pPrChange>
            </w:pPr>
            <w:r w:rsidRPr="00C51C66">
              <w:rPr>
                <w:rFonts w:ascii="Arial" w:hAnsi="Arial"/>
                <w:b/>
                <w:sz w:val="20"/>
                <w:rPrChange w:id="11" w:author="Nikola Paříková" w:date="2024-05-21T12:48:00Z" w16du:dateUtc="2024-05-21T10:48:00Z">
                  <w:rPr>
                    <w:rFonts w:asciiTheme="minorHAnsi" w:hAnsiTheme="minorHAnsi"/>
                    <w:b/>
                    <w:sz w:val="20"/>
                  </w:rPr>
                </w:rPrChange>
              </w:rPr>
              <w:t>Parametr</w:t>
            </w:r>
          </w:p>
        </w:tc>
        <w:tc>
          <w:tcPr>
            <w:tcW w:w="5382" w:type="dxa"/>
            <w:tcBorders>
              <w:top w:val="single" w:sz="4" w:space="0" w:color="000000"/>
              <w:left w:val="single" w:sz="4" w:space="0" w:color="000000"/>
              <w:bottom w:val="single" w:sz="4" w:space="0" w:color="000000"/>
              <w:right w:val="single" w:sz="4" w:space="0" w:color="000000"/>
            </w:tcBorders>
            <w:shd w:val="clear" w:color="auto" w:fill="CCCCCC"/>
          </w:tcPr>
          <w:p w14:paraId="3825526B" w14:textId="77777777" w:rsidR="00C51C66" w:rsidRPr="00C51C66" w:rsidRDefault="00C51C66" w:rsidP="00E65D16">
            <w:pPr>
              <w:suppressLineNumbers/>
              <w:spacing w:line="300" w:lineRule="auto"/>
              <w:rPr>
                <w:rFonts w:ascii="Arial" w:hAnsi="Arial"/>
                <w:b/>
                <w:sz w:val="20"/>
                <w:rPrChange w:id="12" w:author="Nikola Paříková" w:date="2024-05-21T12:48:00Z" w16du:dateUtc="2024-05-21T10:48:00Z">
                  <w:rPr>
                    <w:rFonts w:asciiTheme="minorHAnsi" w:hAnsiTheme="minorHAnsi"/>
                    <w:b/>
                    <w:sz w:val="20"/>
                  </w:rPr>
                </w:rPrChange>
              </w:rPr>
              <w:pPrChange w:id="13" w:author="Nikola Paříková" w:date="2024-05-21T12:48:00Z" w16du:dateUtc="2024-05-21T10:48:00Z">
                <w:pPr>
                  <w:pStyle w:val="Obsahtabulky"/>
                  <w:spacing w:line="300" w:lineRule="auto"/>
                </w:pPr>
              </w:pPrChange>
            </w:pPr>
            <w:r w:rsidRPr="00C51C66">
              <w:rPr>
                <w:rFonts w:ascii="Arial" w:hAnsi="Arial"/>
                <w:b/>
                <w:sz w:val="20"/>
                <w:rPrChange w:id="14" w:author="Nikola Paříková" w:date="2024-05-21T12:48:00Z" w16du:dateUtc="2024-05-21T10:48:00Z">
                  <w:rPr>
                    <w:rFonts w:asciiTheme="minorHAnsi" w:hAnsiTheme="minorHAnsi"/>
                    <w:b/>
                    <w:sz w:val="20"/>
                  </w:rPr>
                </w:rPrChange>
              </w:rPr>
              <w:t>Minimální požadavek</w:t>
            </w:r>
          </w:p>
        </w:tc>
        <w:tc>
          <w:tcPr>
            <w:tcW w:w="2414" w:type="dxa"/>
            <w:tcBorders>
              <w:top w:val="single" w:sz="4" w:space="0" w:color="000000"/>
              <w:left w:val="single" w:sz="4" w:space="0" w:color="000000"/>
              <w:bottom w:val="single" w:sz="4" w:space="0" w:color="000000"/>
              <w:right w:val="single" w:sz="4" w:space="0" w:color="000000"/>
            </w:tcBorders>
            <w:shd w:val="clear" w:color="auto" w:fill="CCCCCC"/>
          </w:tcPr>
          <w:p w14:paraId="0AD7A871" w14:textId="77777777" w:rsidR="00C51C66" w:rsidRPr="00C51C66" w:rsidRDefault="00C51C66" w:rsidP="00E65D16">
            <w:pPr>
              <w:suppressLineNumbers/>
              <w:spacing w:line="300" w:lineRule="auto"/>
              <w:rPr>
                <w:rFonts w:ascii="Arial" w:hAnsi="Arial"/>
                <w:b/>
                <w:sz w:val="20"/>
                <w:rPrChange w:id="15" w:author="Nikola Paříková" w:date="2024-05-21T12:48:00Z" w16du:dateUtc="2024-05-21T10:48:00Z">
                  <w:rPr>
                    <w:rFonts w:asciiTheme="minorHAnsi" w:hAnsiTheme="minorHAnsi"/>
                    <w:b/>
                    <w:sz w:val="20"/>
                  </w:rPr>
                </w:rPrChange>
              </w:rPr>
              <w:pPrChange w:id="16" w:author="Nikola Paříková" w:date="2024-05-21T12:48:00Z" w16du:dateUtc="2024-05-21T10:48:00Z">
                <w:pPr>
                  <w:pStyle w:val="Obsahtabulky"/>
                  <w:spacing w:line="300" w:lineRule="auto"/>
                  <w:jc w:val="left"/>
                </w:pPr>
              </w:pPrChange>
            </w:pPr>
            <w:r w:rsidRPr="00C51C66">
              <w:rPr>
                <w:rFonts w:ascii="Arial" w:hAnsi="Arial"/>
                <w:b/>
                <w:sz w:val="20"/>
                <w:rPrChange w:id="17" w:author="Nikola Paříková" w:date="2024-05-21T12:48:00Z" w16du:dateUtc="2024-05-21T10:48:00Z">
                  <w:rPr>
                    <w:rFonts w:asciiTheme="minorHAnsi" w:hAnsiTheme="minorHAnsi"/>
                    <w:b/>
                    <w:sz w:val="20"/>
                  </w:rPr>
                </w:rPrChange>
              </w:rPr>
              <w:t>Účastníkem (prodávajícím) nabízený parametr</w:t>
            </w:r>
            <w:r w:rsidRPr="00C51C66">
              <w:rPr>
                <w:rFonts w:ascii="Arial" w:hAnsi="Arial"/>
                <w:b/>
                <w:sz w:val="20"/>
                <w:vertAlign w:val="superscript"/>
                <w:rPrChange w:id="18" w:author="Nikola Paříková" w:date="2024-05-21T12:48:00Z" w16du:dateUtc="2024-05-21T10:48:00Z">
                  <w:rPr>
                    <w:rStyle w:val="Znakapoznpodarou"/>
                    <w:rFonts w:asciiTheme="minorHAnsi" w:hAnsiTheme="minorHAnsi"/>
                    <w:b/>
                    <w:sz w:val="20"/>
                  </w:rPr>
                </w:rPrChange>
              </w:rPr>
              <w:footnoteReference w:id="4"/>
            </w:r>
          </w:p>
        </w:tc>
      </w:tr>
      <w:tr w:rsidR="00C51C66" w:rsidRPr="007E6872" w14:paraId="48D59553" w14:textId="77777777" w:rsidTr="00E65D16">
        <w:trPr>
          <w:jc w:val="center"/>
        </w:trPr>
        <w:tc>
          <w:tcPr>
            <w:tcW w:w="1843" w:type="dxa"/>
            <w:tcBorders>
              <w:top w:val="single" w:sz="4" w:space="0" w:color="000000"/>
              <w:left w:val="single" w:sz="4" w:space="0" w:color="000000"/>
              <w:bottom w:val="single" w:sz="4" w:space="0" w:color="000000"/>
            </w:tcBorders>
          </w:tcPr>
          <w:p w14:paraId="6FC9F200" w14:textId="77777777" w:rsidR="00C51C66" w:rsidRPr="00C51C66" w:rsidRDefault="00C51C66" w:rsidP="00E65D16">
            <w:pPr>
              <w:suppressLineNumbers/>
              <w:spacing w:line="300" w:lineRule="auto"/>
              <w:rPr>
                <w:rFonts w:ascii="Arial" w:hAnsi="Arial"/>
                <w:sz w:val="20"/>
                <w:rPrChange w:id="22" w:author="Nikola Paříková" w:date="2024-05-21T12:48:00Z" w16du:dateUtc="2024-05-21T10:48:00Z">
                  <w:rPr>
                    <w:rFonts w:asciiTheme="minorHAnsi" w:hAnsiTheme="minorHAnsi"/>
                    <w:sz w:val="20"/>
                  </w:rPr>
                </w:rPrChange>
              </w:rPr>
              <w:pPrChange w:id="23" w:author="Nikola Paříková" w:date="2024-05-21T12:48:00Z" w16du:dateUtc="2024-05-21T10:48:00Z">
                <w:pPr>
                  <w:pStyle w:val="Obsahtabulky"/>
                  <w:spacing w:line="300" w:lineRule="auto"/>
                </w:pPr>
              </w:pPrChange>
            </w:pPr>
            <w:r w:rsidRPr="00C51C66">
              <w:rPr>
                <w:rFonts w:ascii="Arial" w:hAnsi="Arial"/>
                <w:sz w:val="20"/>
                <w:rPrChange w:id="24" w:author="Nikola Paříková" w:date="2024-05-21T12:48:00Z" w16du:dateUtc="2024-05-21T10:48:00Z">
                  <w:rPr>
                    <w:rFonts w:asciiTheme="minorHAnsi" w:hAnsiTheme="minorHAnsi"/>
                    <w:sz w:val="20"/>
                  </w:rPr>
                </w:rPrChange>
              </w:rPr>
              <w:t>Výrobce a model</w:t>
            </w:r>
          </w:p>
        </w:tc>
        <w:tc>
          <w:tcPr>
            <w:tcW w:w="7796" w:type="dxa"/>
            <w:gridSpan w:val="2"/>
            <w:tcBorders>
              <w:top w:val="single" w:sz="4" w:space="0" w:color="000000"/>
              <w:left w:val="single" w:sz="4" w:space="0" w:color="000000"/>
              <w:bottom w:val="single" w:sz="4" w:space="0" w:color="000000"/>
              <w:right w:val="single" w:sz="4" w:space="0" w:color="000000"/>
            </w:tcBorders>
          </w:tcPr>
          <w:p w14:paraId="3155EF99" w14:textId="77777777" w:rsidR="00C51C66" w:rsidRPr="00C51C66" w:rsidRDefault="00C51C66" w:rsidP="00E65D16">
            <w:pPr>
              <w:suppressLineNumbers/>
              <w:spacing w:line="300" w:lineRule="auto"/>
              <w:rPr>
                <w:rFonts w:ascii="Arial" w:hAnsi="Arial"/>
                <w:sz w:val="20"/>
                <w:rPrChange w:id="25" w:author="Nikola Paříková" w:date="2024-05-21T12:48:00Z" w16du:dateUtc="2024-05-21T10:48:00Z">
                  <w:rPr>
                    <w:rFonts w:asciiTheme="minorHAnsi" w:hAnsiTheme="minorHAnsi"/>
                    <w:sz w:val="20"/>
                    <w:highlight w:val="yellow"/>
                  </w:rPr>
                </w:rPrChange>
              </w:rPr>
              <w:pPrChange w:id="26" w:author="Nikola Paříková" w:date="2024-05-21T12:48:00Z" w16du:dateUtc="2024-05-21T10:48:00Z">
                <w:pPr>
                  <w:pStyle w:val="Obsahtabulky"/>
                  <w:spacing w:line="300" w:lineRule="auto"/>
                </w:pPr>
              </w:pPrChange>
            </w:pPr>
            <w:r w:rsidRPr="00C51C66">
              <w:rPr>
                <w:rFonts w:ascii="Arial" w:hAnsi="Arial"/>
                <w:sz w:val="20"/>
                <w:highlight w:val="yellow"/>
                <w:rPrChange w:id="27" w:author="Nikola Paříková" w:date="2024-05-21T12:48:00Z" w16du:dateUtc="2024-05-21T10:48:00Z">
                  <w:rPr>
                    <w:rFonts w:asciiTheme="minorHAnsi" w:hAnsiTheme="minorHAnsi"/>
                    <w:sz w:val="20"/>
                    <w:highlight w:val="yellow"/>
                  </w:rPr>
                </w:rPrChange>
              </w:rPr>
              <w:t>(doplnit výrobce a model)</w:t>
            </w:r>
          </w:p>
        </w:tc>
      </w:tr>
      <w:tr w:rsidR="00C51C66" w:rsidRPr="007E6872" w14:paraId="785080B6" w14:textId="77777777" w:rsidTr="00E65D16">
        <w:tblPrEx>
          <w:tblW w:w="9639" w:type="dxa"/>
          <w:jc w:val="center"/>
          <w:tblLayout w:type="fixed"/>
          <w:tblCellMar>
            <w:top w:w="55" w:type="dxa"/>
            <w:left w:w="55" w:type="dxa"/>
            <w:bottom w:w="55" w:type="dxa"/>
            <w:right w:w="55" w:type="dxa"/>
          </w:tblCellMar>
          <w:tblLook w:val="0000" w:firstRow="0" w:lastRow="0" w:firstColumn="0" w:lastColumn="0" w:noHBand="0" w:noVBand="0"/>
          <w:tblPrExChange w:id="28" w:author="Nikola Paříková" w:date="2024-05-21T12:48:00Z" w16du:dateUtc="2024-05-21T10:48:00Z">
            <w:tblPrEx>
              <w:tblW w:w="9639" w:type="dxa"/>
              <w:jc w:val="center"/>
              <w:tblLayout w:type="fixed"/>
              <w:tblCellMar>
                <w:top w:w="55" w:type="dxa"/>
                <w:left w:w="55" w:type="dxa"/>
                <w:bottom w:w="55" w:type="dxa"/>
                <w:right w:w="55" w:type="dxa"/>
              </w:tblCellMar>
              <w:tblLook w:val="0000" w:firstRow="0" w:lastRow="0" w:firstColumn="0" w:lastColumn="0" w:noHBand="0" w:noVBand="0"/>
            </w:tblPrEx>
          </w:tblPrExChange>
        </w:tblPrEx>
        <w:trPr>
          <w:jc w:val="center"/>
          <w:trPrChange w:id="29" w:author="Nikola Paříková" w:date="2024-05-21T12:48:00Z" w16du:dateUtc="2024-05-21T10:48:00Z">
            <w:trPr>
              <w:jc w:val="center"/>
            </w:trPr>
          </w:trPrChange>
        </w:trPr>
        <w:tc>
          <w:tcPr>
            <w:tcW w:w="1843" w:type="dxa"/>
            <w:tcBorders>
              <w:top w:val="single" w:sz="4" w:space="0" w:color="000000"/>
              <w:left w:val="single" w:sz="4" w:space="0" w:color="000000"/>
              <w:bottom w:val="single" w:sz="4" w:space="0" w:color="000000"/>
            </w:tcBorders>
            <w:tcPrChange w:id="30" w:author="Nikola Paříková" w:date="2024-05-21T12:48:00Z" w16du:dateUtc="2024-05-21T10:48:00Z">
              <w:tcPr>
                <w:tcW w:w="1843" w:type="dxa"/>
                <w:tcBorders>
                  <w:top w:val="single" w:sz="4" w:space="0" w:color="000000"/>
                  <w:left w:val="single" w:sz="4" w:space="0" w:color="000000"/>
                  <w:bottom w:val="single" w:sz="4" w:space="0" w:color="000000"/>
                </w:tcBorders>
              </w:tcPr>
            </w:tcPrChange>
          </w:tcPr>
          <w:p w14:paraId="44CE7BB3" w14:textId="77777777" w:rsidR="00C51C66" w:rsidRPr="00C51C66" w:rsidRDefault="00C51C66" w:rsidP="00E65D16">
            <w:pPr>
              <w:suppressLineNumbers/>
              <w:spacing w:line="300" w:lineRule="auto"/>
              <w:rPr>
                <w:rFonts w:ascii="Arial" w:hAnsi="Arial"/>
                <w:sz w:val="20"/>
                <w:rPrChange w:id="31" w:author="Nikola Paříková" w:date="2024-05-21T12:48:00Z" w16du:dateUtc="2024-05-21T10:48:00Z">
                  <w:rPr>
                    <w:rFonts w:asciiTheme="minorHAnsi" w:hAnsiTheme="minorHAnsi"/>
                    <w:sz w:val="20"/>
                  </w:rPr>
                </w:rPrChange>
              </w:rPr>
              <w:pPrChange w:id="32" w:author="Nikola Paříková" w:date="2024-05-21T12:48:00Z" w16du:dateUtc="2024-05-21T10:48:00Z">
                <w:pPr>
                  <w:pStyle w:val="Obsahtabulky"/>
                  <w:spacing w:line="300" w:lineRule="auto"/>
                </w:pPr>
              </w:pPrChange>
            </w:pPr>
            <w:r w:rsidRPr="00C51C66">
              <w:rPr>
                <w:rFonts w:ascii="Arial" w:hAnsi="Arial"/>
                <w:sz w:val="20"/>
                <w:rPrChange w:id="33" w:author="Nikola Paříková" w:date="2024-05-21T12:48:00Z" w16du:dateUtc="2024-05-21T10:48:00Z">
                  <w:rPr>
                    <w:rFonts w:asciiTheme="minorHAnsi" w:hAnsiTheme="minorHAnsi"/>
                    <w:sz w:val="20"/>
                  </w:rPr>
                </w:rPrChange>
              </w:rPr>
              <w:t>Základní vlastnosti</w:t>
            </w:r>
          </w:p>
        </w:tc>
        <w:tc>
          <w:tcPr>
            <w:tcW w:w="5382" w:type="dxa"/>
            <w:tcBorders>
              <w:top w:val="single" w:sz="4" w:space="0" w:color="000000"/>
              <w:left w:val="single" w:sz="4" w:space="0" w:color="000000"/>
              <w:bottom w:val="single" w:sz="4" w:space="0" w:color="000000"/>
              <w:right w:val="single" w:sz="4" w:space="0" w:color="000000"/>
            </w:tcBorders>
            <w:tcPrChange w:id="34" w:author="Nikola Paříková" w:date="2024-05-21T12:48:00Z" w16du:dateUtc="2024-05-21T10:48:00Z">
              <w:tcPr>
                <w:tcW w:w="3898" w:type="dxa"/>
                <w:tcBorders>
                  <w:top w:val="single" w:sz="4" w:space="0" w:color="000000"/>
                  <w:left w:val="single" w:sz="4" w:space="0" w:color="000000"/>
                  <w:bottom w:val="single" w:sz="4" w:space="0" w:color="000000"/>
                  <w:right w:val="single" w:sz="4" w:space="0" w:color="000000"/>
                </w:tcBorders>
              </w:tcPr>
            </w:tcPrChange>
          </w:tcPr>
          <w:p w14:paraId="406C671B"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35" w:author="Nikola Paříková" w:date="2024-05-21T12:48:00Z" w16du:dateUtc="2024-05-21T10:48:00Z">
                  <w:rPr>
                    <w:rFonts w:asciiTheme="minorHAnsi" w:hAnsiTheme="minorHAnsi"/>
                    <w:sz w:val="20"/>
                  </w:rPr>
                </w:rPrChange>
              </w:rPr>
              <w:pPrChange w:id="36"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37" w:author="Nikola Paříková" w:date="2024-05-21T12:48:00Z" w16du:dateUtc="2024-05-21T10:48:00Z">
                  <w:rPr>
                    <w:rFonts w:asciiTheme="minorHAnsi" w:hAnsiTheme="minorHAnsi"/>
                    <w:sz w:val="20"/>
                  </w:rPr>
                </w:rPrChange>
              </w:rPr>
              <w:t>Zařízení musí být v provedení RACK (šíře 19”), výsuvné kolejnice pro instalaci do racku</w:t>
            </w:r>
          </w:p>
          <w:p w14:paraId="19BC51ED" w14:textId="28BFEBA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38" w:author="Nikola Paříková" w:date="2024-05-21T12:48:00Z" w16du:dateUtc="2024-05-21T10:48:00Z">
                  <w:rPr>
                    <w:rFonts w:asciiTheme="minorHAnsi" w:hAnsiTheme="minorHAnsi"/>
                    <w:sz w:val="20"/>
                  </w:rPr>
                </w:rPrChange>
              </w:rPr>
              <w:pPrChange w:id="39"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40" w:author="Nikola Paříková" w:date="2024-05-21T12:48:00Z" w16du:dateUtc="2024-05-21T10:48:00Z">
                  <w:rPr>
                    <w:rFonts w:asciiTheme="minorHAnsi" w:hAnsiTheme="minorHAnsi"/>
                    <w:sz w:val="20"/>
                  </w:rPr>
                </w:rPrChange>
              </w:rPr>
              <w:t xml:space="preserve">Řešení musí mít minimálně </w:t>
            </w:r>
            <w:del w:id="41" w:author="Nikola Paříková" w:date="2024-05-21T12:48:00Z" w16du:dateUtc="2024-05-21T10:48:00Z">
              <w:r w:rsidR="00EE6E54" w:rsidRPr="0070784A">
                <w:rPr>
                  <w:rFonts w:asciiTheme="minorHAnsi" w:hAnsiTheme="minorHAnsi" w:cstheme="minorHAnsi"/>
                  <w:sz w:val="20"/>
                  <w:szCs w:val="20"/>
                </w:rPr>
                <w:delText>100TB</w:delText>
              </w:r>
            </w:del>
            <w:ins w:id="42" w:author="Nikola Paříková" w:date="2024-05-21T12:48:00Z" w16du:dateUtc="2024-05-21T10:48:00Z">
              <w:r w:rsidRPr="00C51C66">
                <w:rPr>
                  <w:rFonts w:ascii="Arial" w:hAnsi="Arial" w:cs="Arial"/>
                  <w:sz w:val="20"/>
                  <w:szCs w:val="20"/>
                </w:rPr>
                <w:t>50 TB</w:t>
              </w:r>
            </w:ins>
            <w:r w:rsidRPr="00C51C66">
              <w:rPr>
                <w:rFonts w:ascii="Arial" w:hAnsi="Arial"/>
                <w:sz w:val="20"/>
                <w:rPrChange w:id="43" w:author="Nikola Paříková" w:date="2024-05-21T12:48:00Z" w16du:dateUtc="2024-05-21T10:48:00Z">
                  <w:rPr>
                    <w:rFonts w:asciiTheme="minorHAnsi" w:hAnsiTheme="minorHAnsi"/>
                    <w:sz w:val="20"/>
                  </w:rPr>
                </w:rPrChange>
              </w:rPr>
              <w:t xml:space="preserve"> využitelné (</w:t>
            </w:r>
            <w:proofErr w:type="spellStart"/>
            <w:r w:rsidRPr="00C51C66">
              <w:rPr>
                <w:rFonts w:ascii="Arial" w:hAnsi="Arial"/>
                <w:sz w:val="20"/>
                <w:rPrChange w:id="44" w:author="Nikola Paříková" w:date="2024-05-21T12:48:00Z" w16du:dateUtc="2024-05-21T10:48:00Z">
                  <w:rPr>
                    <w:rFonts w:asciiTheme="minorHAnsi" w:hAnsiTheme="minorHAnsi"/>
                    <w:sz w:val="20"/>
                  </w:rPr>
                </w:rPrChange>
              </w:rPr>
              <w:t>usable</w:t>
            </w:r>
            <w:proofErr w:type="spellEnd"/>
            <w:r w:rsidRPr="00C51C66">
              <w:rPr>
                <w:rFonts w:ascii="Arial" w:hAnsi="Arial"/>
                <w:sz w:val="20"/>
                <w:rPrChange w:id="45" w:author="Nikola Paříková" w:date="2024-05-21T12:48:00Z" w16du:dateUtc="2024-05-21T10:48:00Z">
                  <w:rPr>
                    <w:rFonts w:asciiTheme="minorHAnsi" w:hAnsiTheme="minorHAnsi"/>
                    <w:sz w:val="20"/>
                  </w:rPr>
                </w:rPrChange>
              </w:rPr>
              <w:t>) lokální kapacity (bez redukce dat včetně potřebných licencí pro tuto kapacitu, pokud jsou potřeba)</w:t>
            </w:r>
          </w:p>
          <w:p w14:paraId="689F9FC7" w14:textId="65C02F05"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46" w:author="Nikola Paříková" w:date="2024-05-21T12:48:00Z" w16du:dateUtc="2024-05-21T10:48:00Z">
                  <w:rPr>
                    <w:rFonts w:asciiTheme="minorHAnsi" w:hAnsiTheme="minorHAnsi"/>
                    <w:sz w:val="20"/>
                  </w:rPr>
                </w:rPrChange>
              </w:rPr>
              <w:pPrChange w:id="47"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48" w:author="Nikola Paříková" w:date="2024-05-21T12:48:00Z" w16du:dateUtc="2024-05-21T10:48:00Z">
                  <w:rPr>
                    <w:rFonts w:asciiTheme="minorHAnsi" w:hAnsiTheme="minorHAnsi"/>
                    <w:sz w:val="20"/>
                  </w:rPr>
                </w:rPrChange>
              </w:rPr>
              <w:t xml:space="preserve">Řešení musí umožňovat rozšíření alespoň do úrovně </w:t>
            </w:r>
            <w:del w:id="49" w:author="Nikola Paříková" w:date="2024-05-21T12:48:00Z" w16du:dateUtc="2024-05-21T10:48:00Z">
              <w:r w:rsidR="00EE6E54" w:rsidRPr="0070784A">
                <w:rPr>
                  <w:rFonts w:asciiTheme="minorHAnsi" w:hAnsiTheme="minorHAnsi" w:cstheme="minorHAnsi"/>
                  <w:sz w:val="20"/>
                  <w:szCs w:val="20"/>
                </w:rPr>
                <w:delText>1 PB</w:delText>
              </w:r>
            </w:del>
            <w:ins w:id="50" w:author="Nikola Paříková" w:date="2024-05-21T12:48:00Z" w16du:dateUtc="2024-05-21T10:48:00Z">
              <w:r w:rsidRPr="00C51C66">
                <w:rPr>
                  <w:rFonts w:ascii="Arial" w:hAnsi="Arial" w:cs="Arial"/>
                  <w:sz w:val="20"/>
                  <w:szCs w:val="20"/>
                </w:rPr>
                <w:t>300 TB</w:t>
              </w:r>
            </w:ins>
            <w:r w:rsidRPr="00C51C66">
              <w:rPr>
                <w:rFonts w:ascii="Arial" w:hAnsi="Arial"/>
                <w:sz w:val="20"/>
                <w:rPrChange w:id="51" w:author="Nikola Paříková" w:date="2024-05-21T12:48:00Z" w16du:dateUtc="2024-05-21T10:48:00Z">
                  <w:rPr>
                    <w:rFonts w:asciiTheme="minorHAnsi" w:hAnsiTheme="minorHAnsi"/>
                    <w:sz w:val="20"/>
                  </w:rPr>
                </w:rPrChange>
              </w:rPr>
              <w:t xml:space="preserve"> využitelné (</w:t>
            </w:r>
            <w:proofErr w:type="spellStart"/>
            <w:r w:rsidRPr="00C51C66">
              <w:rPr>
                <w:rFonts w:ascii="Arial" w:hAnsi="Arial"/>
                <w:sz w:val="20"/>
                <w:rPrChange w:id="52" w:author="Nikola Paříková" w:date="2024-05-21T12:48:00Z" w16du:dateUtc="2024-05-21T10:48:00Z">
                  <w:rPr>
                    <w:rFonts w:asciiTheme="minorHAnsi" w:hAnsiTheme="minorHAnsi"/>
                    <w:sz w:val="20"/>
                  </w:rPr>
                </w:rPrChange>
              </w:rPr>
              <w:t>usable</w:t>
            </w:r>
            <w:proofErr w:type="spellEnd"/>
            <w:r w:rsidRPr="00C51C66">
              <w:rPr>
                <w:rFonts w:ascii="Arial" w:hAnsi="Arial"/>
                <w:sz w:val="20"/>
                <w:rPrChange w:id="53" w:author="Nikola Paříková" w:date="2024-05-21T12:48:00Z" w16du:dateUtc="2024-05-21T10:48:00Z">
                  <w:rPr>
                    <w:rFonts w:asciiTheme="minorHAnsi" w:hAnsiTheme="minorHAnsi"/>
                    <w:sz w:val="20"/>
                  </w:rPr>
                </w:rPrChange>
              </w:rPr>
              <w:t>) lokální kapacity bez redukce dat a bez nutnosti výměny jakékoliv dodávané součásti</w:t>
            </w:r>
          </w:p>
          <w:p w14:paraId="4EC1755A" w14:textId="18D8CC5A"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54" w:author="Nikola Paříková" w:date="2024-05-21T12:48:00Z" w16du:dateUtc="2024-05-21T10:48:00Z">
                  <w:rPr>
                    <w:rFonts w:asciiTheme="minorHAnsi" w:hAnsiTheme="minorHAnsi"/>
                    <w:sz w:val="20"/>
                  </w:rPr>
                </w:rPrChange>
              </w:rPr>
              <w:pPrChange w:id="55"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56" w:author="Nikola Paříková" w:date="2024-05-21T12:48:00Z" w16du:dateUtc="2024-05-21T10:48:00Z">
                  <w:rPr>
                    <w:rFonts w:asciiTheme="minorHAnsi" w:hAnsiTheme="minorHAnsi"/>
                    <w:sz w:val="20"/>
                  </w:rPr>
                </w:rPrChange>
              </w:rPr>
              <w:t xml:space="preserve">Propustnost jednoho fyzického systému </w:t>
            </w:r>
            <w:del w:id="57" w:author="Nikola Paříková" w:date="2024-05-21T12:48:00Z" w16du:dateUtc="2024-05-21T10:48:00Z">
              <w:r w:rsidR="00EE6E54" w:rsidRPr="0070784A">
                <w:rPr>
                  <w:rFonts w:asciiTheme="minorHAnsi" w:hAnsiTheme="minorHAnsi" w:cstheme="minorHAnsi"/>
                  <w:sz w:val="20"/>
                  <w:szCs w:val="20"/>
                </w:rPr>
                <w:delText>až 10TB</w:delText>
              </w:r>
            </w:del>
            <w:ins w:id="58" w:author="Nikola Paříková" w:date="2024-05-21T12:48:00Z" w16du:dateUtc="2024-05-21T10:48:00Z">
              <w:r w:rsidRPr="00C51C66">
                <w:rPr>
                  <w:rFonts w:ascii="Arial" w:hAnsi="Arial" w:cs="Arial"/>
                  <w:sz w:val="20"/>
                  <w:szCs w:val="20"/>
                </w:rPr>
                <w:t>minimálně 4 TB</w:t>
              </w:r>
            </w:ins>
            <w:r w:rsidRPr="00C51C66">
              <w:rPr>
                <w:rFonts w:ascii="Arial" w:hAnsi="Arial"/>
                <w:sz w:val="20"/>
                <w:rPrChange w:id="59" w:author="Nikola Paříková" w:date="2024-05-21T12:48:00Z" w16du:dateUtc="2024-05-21T10:48:00Z">
                  <w:rPr>
                    <w:rFonts w:asciiTheme="minorHAnsi" w:hAnsiTheme="minorHAnsi"/>
                    <w:sz w:val="20"/>
                  </w:rPr>
                </w:rPrChange>
              </w:rPr>
              <w:t>/hodinu</w:t>
            </w:r>
          </w:p>
          <w:p w14:paraId="6EBFD249"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60" w:author="Nikola Paříková" w:date="2024-05-21T12:48:00Z" w16du:dateUtc="2024-05-21T10:48:00Z">
                  <w:rPr>
                    <w:rFonts w:asciiTheme="minorHAnsi" w:hAnsiTheme="minorHAnsi"/>
                    <w:sz w:val="20"/>
                  </w:rPr>
                </w:rPrChange>
              </w:rPr>
              <w:pPrChange w:id="61"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62" w:author="Nikola Paříková" w:date="2024-05-21T12:48:00Z" w16du:dateUtc="2024-05-21T10:48:00Z">
                  <w:rPr>
                    <w:rFonts w:asciiTheme="minorHAnsi" w:hAnsiTheme="minorHAnsi"/>
                    <w:sz w:val="20"/>
                  </w:rPr>
                </w:rPrChange>
              </w:rPr>
              <w:t xml:space="preserve">Zařízení musí při ukládání dat využívat princip </w:t>
            </w:r>
            <w:proofErr w:type="spellStart"/>
            <w:r w:rsidRPr="00C51C66">
              <w:rPr>
                <w:rFonts w:ascii="Arial" w:hAnsi="Arial"/>
                <w:sz w:val="20"/>
                <w:rPrChange w:id="63" w:author="Nikola Paříková" w:date="2024-05-21T12:48:00Z" w16du:dateUtc="2024-05-21T10:48:00Z">
                  <w:rPr>
                    <w:rFonts w:asciiTheme="minorHAnsi" w:hAnsiTheme="minorHAnsi"/>
                    <w:sz w:val="20"/>
                  </w:rPr>
                </w:rPrChange>
              </w:rPr>
              <w:t>deduplikace</w:t>
            </w:r>
            <w:proofErr w:type="spellEnd"/>
          </w:p>
          <w:p w14:paraId="4FF33D7E"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64" w:author="Nikola Paříková" w:date="2024-05-21T12:48:00Z" w16du:dateUtc="2024-05-21T10:48:00Z">
                  <w:rPr>
                    <w:rFonts w:asciiTheme="minorHAnsi" w:hAnsiTheme="minorHAnsi"/>
                    <w:sz w:val="20"/>
                  </w:rPr>
                </w:rPrChange>
              </w:rPr>
              <w:pPrChange w:id="65"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66" w:author="Nikola Paříková" w:date="2024-05-21T12:48:00Z" w16du:dateUtc="2024-05-21T10:48:00Z">
                  <w:rPr>
                    <w:rFonts w:asciiTheme="minorHAnsi" w:hAnsiTheme="minorHAnsi"/>
                    <w:sz w:val="20"/>
                  </w:rPr>
                </w:rPrChange>
              </w:rPr>
              <w:t xml:space="preserve">Úložiště nesmí vytvářet </w:t>
            </w:r>
            <w:proofErr w:type="spellStart"/>
            <w:r w:rsidRPr="00C51C66">
              <w:rPr>
                <w:rFonts w:ascii="Arial" w:hAnsi="Arial"/>
                <w:sz w:val="20"/>
                <w:rPrChange w:id="67" w:author="Nikola Paříková" w:date="2024-05-21T12:48:00Z" w16du:dateUtc="2024-05-21T10:48:00Z">
                  <w:rPr>
                    <w:rFonts w:asciiTheme="minorHAnsi" w:hAnsiTheme="minorHAnsi"/>
                    <w:sz w:val="20"/>
                  </w:rPr>
                </w:rPrChange>
              </w:rPr>
              <w:t>deduplikační</w:t>
            </w:r>
            <w:proofErr w:type="spellEnd"/>
            <w:r w:rsidRPr="00C51C66">
              <w:rPr>
                <w:rFonts w:ascii="Arial" w:hAnsi="Arial"/>
                <w:sz w:val="20"/>
                <w:rPrChange w:id="68" w:author="Nikola Paříková" w:date="2024-05-21T12:48:00Z" w16du:dateUtc="2024-05-21T10:48:00Z">
                  <w:rPr>
                    <w:rFonts w:asciiTheme="minorHAnsi" w:hAnsiTheme="minorHAnsi"/>
                    <w:sz w:val="20"/>
                  </w:rPr>
                </w:rPrChange>
              </w:rPr>
              <w:t xml:space="preserve"> pooly – musí disponovat globálním </w:t>
            </w:r>
            <w:proofErr w:type="spellStart"/>
            <w:r w:rsidRPr="00C51C66">
              <w:rPr>
                <w:rFonts w:ascii="Arial" w:hAnsi="Arial"/>
                <w:sz w:val="20"/>
                <w:rPrChange w:id="69" w:author="Nikola Paříková" w:date="2024-05-21T12:48:00Z" w16du:dateUtc="2024-05-21T10:48:00Z">
                  <w:rPr>
                    <w:rFonts w:asciiTheme="minorHAnsi" w:hAnsiTheme="minorHAnsi"/>
                    <w:sz w:val="20"/>
                  </w:rPr>
                </w:rPrChange>
              </w:rPr>
              <w:t>deduplikačním</w:t>
            </w:r>
            <w:proofErr w:type="spellEnd"/>
            <w:r w:rsidRPr="00C51C66">
              <w:rPr>
                <w:rFonts w:ascii="Arial" w:hAnsi="Arial"/>
                <w:sz w:val="20"/>
                <w:rPrChange w:id="70" w:author="Nikola Paříková" w:date="2024-05-21T12:48:00Z" w16du:dateUtc="2024-05-21T10:48:00Z">
                  <w:rPr>
                    <w:rFonts w:asciiTheme="minorHAnsi" w:hAnsiTheme="minorHAnsi"/>
                    <w:sz w:val="20"/>
                  </w:rPr>
                </w:rPrChange>
              </w:rPr>
              <w:t xml:space="preserve"> algoritmem bez ohledu na typ dat a množství zálohovacích serverů/aplikací, které na něj data ukládají</w:t>
            </w:r>
          </w:p>
          <w:p w14:paraId="418AF818"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71" w:author="Nikola Paříková" w:date="2024-05-21T12:48:00Z" w16du:dateUtc="2024-05-21T10:48:00Z">
                  <w:rPr>
                    <w:rFonts w:asciiTheme="minorHAnsi" w:hAnsiTheme="minorHAnsi"/>
                    <w:sz w:val="20"/>
                  </w:rPr>
                </w:rPrChange>
              </w:rPr>
              <w:pPrChange w:id="72"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73" w:author="Nikola Paříková" w:date="2024-05-21T12:48:00Z" w16du:dateUtc="2024-05-21T10:48:00Z">
                  <w:rPr>
                    <w:rFonts w:asciiTheme="minorHAnsi" w:hAnsiTheme="minorHAnsi"/>
                    <w:sz w:val="20"/>
                  </w:rPr>
                </w:rPrChange>
              </w:rPr>
              <w:t>Řešení musí být postaveno na fyzické instalaci operačního systému bez další virtualizace</w:t>
            </w:r>
          </w:p>
        </w:tc>
        <w:tc>
          <w:tcPr>
            <w:tcW w:w="2414" w:type="dxa"/>
            <w:tcBorders>
              <w:top w:val="single" w:sz="4" w:space="0" w:color="000000"/>
              <w:left w:val="single" w:sz="4" w:space="0" w:color="000000"/>
              <w:bottom w:val="single" w:sz="4" w:space="0" w:color="000000"/>
              <w:right w:val="single" w:sz="4" w:space="0" w:color="000000"/>
            </w:tcBorders>
            <w:tcPrChange w:id="74" w:author="Nikola Paříková" w:date="2024-05-21T12:48:00Z" w16du:dateUtc="2024-05-21T10:48:00Z">
              <w:tcPr>
                <w:tcW w:w="3898" w:type="dxa"/>
                <w:gridSpan w:val="2"/>
                <w:tcBorders>
                  <w:top w:val="single" w:sz="4" w:space="0" w:color="000000"/>
                  <w:left w:val="single" w:sz="4" w:space="0" w:color="000000"/>
                  <w:bottom w:val="single" w:sz="4" w:space="0" w:color="000000"/>
                  <w:right w:val="single" w:sz="4" w:space="0" w:color="000000"/>
                </w:tcBorders>
              </w:tcPr>
            </w:tcPrChange>
          </w:tcPr>
          <w:p w14:paraId="0B5C8B16" w14:textId="77777777" w:rsidR="00C51C66" w:rsidRPr="00C51C66" w:rsidRDefault="00C51C66" w:rsidP="00E65D16">
            <w:pPr>
              <w:autoSpaceDE w:val="0"/>
              <w:autoSpaceDN w:val="0"/>
              <w:adjustRightInd w:val="0"/>
              <w:spacing w:line="300" w:lineRule="auto"/>
              <w:ind w:left="720"/>
              <w:contextualSpacing/>
              <w:rPr>
                <w:rFonts w:ascii="Arial" w:hAnsi="Arial"/>
                <w:sz w:val="20"/>
                <w:rPrChange w:id="75" w:author="Nikola Paříková" w:date="2024-05-21T12:48:00Z" w16du:dateUtc="2024-05-21T10:48:00Z">
                  <w:rPr>
                    <w:rFonts w:asciiTheme="minorHAnsi" w:hAnsiTheme="minorHAnsi"/>
                    <w:sz w:val="20"/>
                  </w:rPr>
                </w:rPrChange>
              </w:rPr>
              <w:pPrChange w:id="76" w:author="Nikola Paříková" w:date="2024-05-21T12:48:00Z" w16du:dateUtc="2024-05-21T10:48:00Z">
                <w:pPr>
                  <w:pStyle w:val="Odstavecseseznamem"/>
                  <w:autoSpaceDE w:val="0"/>
                  <w:autoSpaceDN w:val="0"/>
                  <w:adjustRightInd w:val="0"/>
                  <w:spacing w:line="300" w:lineRule="auto"/>
                </w:pPr>
              </w:pPrChange>
            </w:pPr>
          </w:p>
        </w:tc>
      </w:tr>
      <w:tr w:rsidR="00C51C66" w:rsidRPr="007E6872" w14:paraId="473B2D2D" w14:textId="77777777" w:rsidTr="00E65D16">
        <w:tblPrEx>
          <w:tblW w:w="9639" w:type="dxa"/>
          <w:jc w:val="center"/>
          <w:tblLayout w:type="fixed"/>
          <w:tblCellMar>
            <w:top w:w="55" w:type="dxa"/>
            <w:left w:w="55" w:type="dxa"/>
            <w:bottom w:w="55" w:type="dxa"/>
            <w:right w:w="55" w:type="dxa"/>
          </w:tblCellMar>
          <w:tblLook w:val="0000" w:firstRow="0" w:lastRow="0" w:firstColumn="0" w:lastColumn="0" w:noHBand="0" w:noVBand="0"/>
          <w:tblPrExChange w:id="77" w:author="Nikola Paříková" w:date="2024-05-21T12:48:00Z" w16du:dateUtc="2024-05-21T10:48:00Z">
            <w:tblPrEx>
              <w:tblW w:w="9639" w:type="dxa"/>
              <w:jc w:val="center"/>
              <w:tblLayout w:type="fixed"/>
              <w:tblCellMar>
                <w:top w:w="55" w:type="dxa"/>
                <w:left w:w="55" w:type="dxa"/>
                <w:bottom w:w="55" w:type="dxa"/>
                <w:right w:w="55" w:type="dxa"/>
              </w:tblCellMar>
              <w:tblLook w:val="0000" w:firstRow="0" w:lastRow="0" w:firstColumn="0" w:lastColumn="0" w:noHBand="0" w:noVBand="0"/>
            </w:tblPrEx>
          </w:tblPrExChange>
        </w:tblPrEx>
        <w:trPr>
          <w:jc w:val="center"/>
          <w:trPrChange w:id="78" w:author="Nikola Paříková" w:date="2024-05-21T12:48:00Z" w16du:dateUtc="2024-05-21T10:48:00Z">
            <w:trPr>
              <w:jc w:val="center"/>
            </w:trPr>
          </w:trPrChange>
        </w:trPr>
        <w:tc>
          <w:tcPr>
            <w:tcW w:w="1843" w:type="dxa"/>
            <w:tcBorders>
              <w:top w:val="single" w:sz="4" w:space="0" w:color="000000"/>
              <w:left w:val="single" w:sz="4" w:space="0" w:color="000000"/>
              <w:bottom w:val="single" w:sz="4" w:space="0" w:color="000000"/>
            </w:tcBorders>
            <w:tcPrChange w:id="79" w:author="Nikola Paříková" w:date="2024-05-21T12:48:00Z" w16du:dateUtc="2024-05-21T10:48:00Z">
              <w:tcPr>
                <w:tcW w:w="1843" w:type="dxa"/>
                <w:tcBorders>
                  <w:top w:val="single" w:sz="4" w:space="0" w:color="000000"/>
                  <w:left w:val="single" w:sz="4" w:space="0" w:color="000000"/>
                  <w:bottom w:val="single" w:sz="4" w:space="0" w:color="000000"/>
                </w:tcBorders>
              </w:tcPr>
            </w:tcPrChange>
          </w:tcPr>
          <w:p w14:paraId="4366CF63" w14:textId="77777777" w:rsidR="00C51C66" w:rsidRPr="00C51C66" w:rsidRDefault="00C51C66" w:rsidP="00E65D16">
            <w:pPr>
              <w:suppressLineNumbers/>
              <w:spacing w:line="300" w:lineRule="auto"/>
              <w:rPr>
                <w:rFonts w:ascii="Arial" w:hAnsi="Arial"/>
                <w:sz w:val="20"/>
                <w:rPrChange w:id="80" w:author="Nikola Paříková" w:date="2024-05-21T12:48:00Z" w16du:dateUtc="2024-05-21T10:48:00Z">
                  <w:rPr>
                    <w:rFonts w:asciiTheme="minorHAnsi" w:hAnsiTheme="minorHAnsi"/>
                    <w:sz w:val="20"/>
                  </w:rPr>
                </w:rPrChange>
              </w:rPr>
              <w:pPrChange w:id="81" w:author="Nikola Paříková" w:date="2024-05-21T12:48:00Z" w16du:dateUtc="2024-05-21T10:48:00Z">
                <w:pPr>
                  <w:pStyle w:val="Obsahtabulky"/>
                  <w:spacing w:line="300" w:lineRule="auto"/>
                </w:pPr>
              </w:pPrChange>
            </w:pPr>
            <w:r w:rsidRPr="00C51C66">
              <w:rPr>
                <w:rFonts w:ascii="Arial" w:hAnsi="Arial"/>
                <w:sz w:val="20"/>
                <w:rPrChange w:id="82" w:author="Nikola Paříková" w:date="2024-05-21T12:48:00Z" w16du:dateUtc="2024-05-21T10:48:00Z">
                  <w:rPr>
                    <w:rFonts w:asciiTheme="minorHAnsi" w:hAnsiTheme="minorHAnsi"/>
                    <w:sz w:val="20"/>
                  </w:rPr>
                </w:rPrChange>
              </w:rPr>
              <w:t xml:space="preserve">Specifikace </w:t>
            </w:r>
          </w:p>
        </w:tc>
        <w:tc>
          <w:tcPr>
            <w:tcW w:w="5382" w:type="dxa"/>
            <w:tcBorders>
              <w:top w:val="single" w:sz="4" w:space="0" w:color="000000"/>
              <w:left w:val="single" w:sz="4" w:space="0" w:color="000000"/>
              <w:bottom w:val="single" w:sz="4" w:space="0" w:color="000000"/>
              <w:right w:val="single" w:sz="4" w:space="0" w:color="000000"/>
            </w:tcBorders>
            <w:tcPrChange w:id="83" w:author="Nikola Paříková" w:date="2024-05-21T12:48:00Z" w16du:dateUtc="2024-05-21T10:48:00Z">
              <w:tcPr>
                <w:tcW w:w="3898" w:type="dxa"/>
                <w:tcBorders>
                  <w:top w:val="single" w:sz="4" w:space="0" w:color="000000"/>
                  <w:left w:val="single" w:sz="4" w:space="0" w:color="000000"/>
                  <w:bottom w:val="single" w:sz="4" w:space="0" w:color="000000"/>
                  <w:right w:val="single" w:sz="4" w:space="0" w:color="000000"/>
                </w:tcBorders>
              </w:tcPr>
            </w:tcPrChange>
          </w:tcPr>
          <w:p w14:paraId="5A2ED9D0"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84" w:author="Nikola Paříková" w:date="2024-05-21T12:48:00Z" w16du:dateUtc="2024-05-21T10:48:00Z">
                  <w:rPr>
                    <w:rFonts w:asciiTheme="minorHAnsi" w:hAnsiTheme="minorHAnsi"/>
                    <w:sz w:val="20"/>
                  </w:rPr>
                </w:rPrChange>
              </w:rPr>
              <w:pPrChange w:id="85"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86" w:author="Nikola Paříková" w:date="2024-05-21T12:48:00Z" w16du:dateUtc="2024-05-21T10:48:00Z">
                  <w:rPr>
                    <w:rFonts w:asciiTheme="minorHAnsi" w:hAnsiTheme="minorHAnsi"/>
                    <w:sz w:val="20"/>
                  </w:rPr>
                </w:rPrChange>
              </w:rPr>
              <w:t>Integrace a interoperabilita</w:t>
            </w:r>
          </w:p>
          <w:p w14:paraId="5266DA07"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87" w:author="Nikola Paříková" w:date="2024-05-21T12:48:00Z" w16du:dateUtc="2024-05-21T10:48:00Z">
                  <w:rPr>
                    <w:rFonts w:asciiTheme="minorHAnsi" w:hAnsiTheme="minorHAnsi"/>
                    <w:sz w:val="20"/>
                  </w:rPr>
                </w:rPrChange>
              </w:rPr>
              <w:pPrChange w:id="88"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89" w:author="Nikola Paříková" w:date="2024-05-21T12:48:00Z" w16du:dateUtc="2024-05-21T10:48:00Z">
                  <w:rPr>
                    <w:rFonts w:asciiTheme="minorHAnsi" w:hAnsiTheme="minorHAnsi"/>
                    <w:sz w:val="20"/>
                  </w:rPr>
                </w:rPrChange>
              </w:rPr>
              <w:t>Zařízení musí podporovat minimálně následující protokoly: CIFS, NFS a musí umožnit jejich současné použití</w:t>
            </w:r>
          </w:p>
          <w:p w14:paraId="4EC713BC"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90" w:author="Nikola Paříková" w:date="2024-05-21T12:48:00Z" w16du:dateUtc="2024-05-21T10:48:00Z">
                  <w:rPr>
                    <w:rFonts w:asciiTheme="minorHAnsi" w:hAnsiTheme="minorHAnsi"/>
                    <w:sz w:val="20"/>
                  </w:rPr>
                </w:rPrChange>
              </w:rPr>
              <w:pPrChange w:id="91"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92" w:author="Nikola Paříková" w:date="2024-05-21T12:48:00Z" w16du:dateUtc="2024-05-21T10:48:00Z">
                  <w:rPr>
                    <w:rFonts w:asciiTheme="minorHAnsi" w:hAnsiTheme="minorHAnsi"/>
                    <w:sz w:val="20"/>
                  </w:rPr>
                </w:rPrChange>
              </w:rPr>
              <w:t>Zálohovací řešení musí být univerzální z hlediska podpory datových typů zálohovaných dat, musí podporovat všechny datové typy, používané v produkčním prostředí</w:t>
            </w:r>
          </w:p>
          <w:p w14:paraId="464D014B"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93" w:author="Nikola Paříková" w:date="2024-05-21T12:48:00Z" w16du:dateUtc="2024-05-21T10:48:00Z">
                  <w:rPr>
                    <w:rFonts w:asciiTheme="minorHAnsi" w:hAnsiTheme="minorHAnsi"/>
                    <w:sz w:val="20"/>
                  </w:rPr>
                </w:rPrChange>
              </w:rPr>
              <w:pPrChange w:id="94"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95" w:author="Nikola Paříková" w:date="2024-05-21T12:48:00Z" w16du:dateUtc="2024-05-21T10:48:00Z">
                  <w:rPr>
                    <w:rFonts w:asciiTheme="minorHAnsi" w:hAnsiTheme="minorHAnsi"/>
                    <w:sz w:val="20"/>
                  </w:rPr>
                </w:rPrChange>
              </w:rPr>
              <w:t xml:space="preserve">Řešení musí umožnit komprimaci ukládaných </w:t>
            </w:r>
            <w:proofErr w:type="spellStart"/>
            <w:r w:rsidRPr="00C51C66">
              <w:rPr>
                <w:rFonts w:ascii="Arial" w:hAnsi="Arial"/>
                <w:sz w:val="20"/>
                <w:rPrChange w:id="96" w:author="Nikola Paříková" w:date="2024-05-21T12:48:00Z" w16du:dateUtc="2024-05-21T10:48:00Z">
                  <w:rPr>
                    <w:rFonts w:asciiTheme="minorHAnsi" w:hAnsiTheme="minorHAnsi"/>
                    <w:sz w:val="20"/>
                  </w:rPr>
                </w:rPrChange>
              </w:rPr>
              <w:t>deduplikovaných</w:t>
            </w:r>
            <w:proofErr w:type="spellEnd"/>
            <w:r w:rsidRPr="00C51C66">
              <w:rPr>
                <w:rFonts w:ascii="Arial" w:hAnsi="Arial"/>
                <w:sz w:val="20"/>
                <w:rPrChange w:id="97" w:author="Nikola Paříková" w:date="2024-05-21T12:48:00Z" w16du:dateUtc="2024-05-21T10:48:00Z">
                  <w:rPr>
                    <w:rFonts w:asciiTheme="minorHAnsi" w:hAnsiTheme="minorHAnsi"/>
                    <w:sz w:val="20"/>
                  </w:rPr>
                </w:rPrChange>
              </w:rPr>
              <w:t xml:space="preserve"> dat</w:t>
            </w:r>
          </w:p>
          <w:p w14:paraId="1337669A"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98" w:author="Nikola Paříková" w:date="2024-05-21T12:48:00Z" w16du:dateUtc="2024-05-21T10:48:00Z">
                  <w:rPr>
                    <w:rFonts w:asciiTheme="minorHAnsi" w:hAnsiTheme="minorHAnsi"/>
                    <w:sz w:val="20"/>
                  </w:rPr>
                </w:rPrChange>
              </w:rPr>
              <w:pPrChange w:id="99"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00" w:author="Nikola Paříková" w:date="2024-05-21T12:48:00Z" w16du:dateUtc="2024-05-21T10:48:00Z">
                  <w:rPr>
                    <w:rFonts w:asciiTheme="minorHAnsi" w:hAnsiTheme="minorHAnsi"/>
                    <w:sz w:val="20"/>
                  </w:rPr>
                </w:rPrChange>
              </w:rPr>
              <w:t xml:space="preserve">Nabízený diskový úložný systém musí být plně podporováno stávajícím zálohovacím SW </w:t>
            </w:r>
            <w:proofErr w:type="spellStart"/>
            <w:r w:rsidRPr="00C51C66">
              <w:rPr>
                <w:rFonts w:ascii="Arial" w:hAnsi="Arial"/>
                <w:sz w:val="20"/>
                <w:rPrChange w:id="101" w:author="Nikola Paříková" w:date="2024-05-21T12:48:00Z" w16du:dateUtc="2024-05-21T10:48:00Z">
                  <w:rPr>
                    <w:rFonts w:asciiTheme="minorHAnsi" w:hAnsiTheme="minorHAnsi"/>
                    <w:sz w:val="20"/>
                  </w:rPr>
                </w:rPrChange>
              </w:rPr>
              <w:t>Veeam</w:t>
            </w:r>
            <w:proofErr w:type="spellEnd"/>
            <w:r w:rsidRPr="00C51C66">
              <w:rPr>
                <w:rFonts w:ascii="Arial" w:hAnsi="Arial"/>
                <w:sz w:val="20"/>
                <w:rPrChange w:id="102" w:author="Nikola Paříková" w:date="2024-05-21T12:48:00Z" w16du:dateUtc="2024-05-21T10:48:00Z">
                  <w:rPr>
                    <w:rFonts w:asciiTheme="minorHAnsi" w:hAnsiTheme="minorHAnsi"/>
                    <w:sz w:val="20"/>
                  </w:rPr>
                </w:rPrChange>
              </w:rPr>
              <w:t xml:space="preserve"> </w:t>
            </w:r>
            <w:proofErr w:type="spellStart"/>
            <w:r w:rsidRPr="00C51C66">
              <w:rPr>
                <w:rFonts w:ascii="Arial" w:hAnsi="Arial"/>
                <w:sz w:val="20"/>
                <w:rPrChange w:id="103" w:author="Nikola Paříková" w:date="2024-05-21T12:48:00Z" w16du:dateUtc="2024-05-21T10:48:00Z">
                  <w:rPr>
                    <w:rFonts w:asciiTheme="minorHAnsi" w:hAnsiTheme="minorHAnsi"/>
                    <w:sz w:val="20"/>
                  </w:rPr>
                </w:rPrChange>
              </w:rPr>
              <w:t>Backup&amp;Replication</w:t>
            </w:r>
            <w:proofErr w:type="spellEnd"/>
            <w:r w:rsidRPr="00C51C66">
              <w:rPr>
                <w:rFonts w:ascii="Arial" w:hAnsi="Arial"/>
                <w:sz w:val="20"/>
                <w:rPrChange w:id="104" w:author="Nikola Paříková" w:date="2024-05-21T12:48:00Z" w16du:dateUtc="2024-05-21T10:48:00Z">
                  <w:rPr>
                    <w:rFonts w:asciiTheme="minorHAnsi" w:hAnsiTheme="minorHAnsi"/>
                    <w:sz w:val="20"/>
                  </w:rPr>
                </w:rPrChange>
              </w:rPr>
              <w:t xml:space="preserve">. Nabízené řešení bude uvedeno na webu výrobce zálohovacího SW mezi kompatibilními </w:t>
            </w:r>
            <w:proofErr w:type="spellStart"/>
            <w:r w:rsidRPr="00C51C66">
              <w:rPr>
                <w:rFonts w:ascii="Arial" w:hAnsi="Arial"/>
                <w:sz w:val="20"/>
                <w:rPrChange w:id="105" w:author="Nikola Paříková" w:date="2024-05-21T12:48:00Z" w16du:dateUtc="2024-05-21T10:48:00Z">
                  <w:rPr>
                    <w:rFonts w:asciiTheme="minorHAnsi" w:hAnsiTheme="minorHAnsi"/>
                    <w:sz w:val="20"/>
                  </w:rPr>
                </w:rPrChange>
              </w:rPr>
              <w:t>deduplikačními</w:t>
            </w:r>
            <w:proofErr w:type="spellEnd"/>
            <w:r w:rsidRPr="00C51C66">
              <w:rPr>
                <w:rFonts w:ascii="Arial" w:hAnsi="Arial"/>
                <w:sz w:val="20"/>
                <w:rPrChange w:id="106" w:author="Nikola Paříková" w:date="2024-05-21T12:48:00Z" w16du:dateUtc="2024-05-21T10:48:00Z">
                  <w:rPr>
                    <w:rFonts w:asciiTheme="minorHAnsi" w:hAnsiTheme="minorHAnsi"/>
                    <w:sz w:val="20"/>
                  </w:rPr>
                </w:rPrChange>
              </w:rPr>
              <w:t xml:space="preserve"> HW.</w:t>
            </w:r>
          </w:p>
          <w:p w14:paraId="4F67D8F1"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07" w:author="Nikola Paříková" w:date="2024-05-21T12:48:00Z" w16du:dateUtc="2024-05-21T10:48:00Z">
                  <w:rPr>
                    <w:rFonts w:asciiTheme="minorHAnsi" w:hAnsiTheme="minorHAnsi"/>
                    <w:sz w:val="20"/>
                  </w:rPr>
                </w:rPrChange>
              </w:rPr>
              <w:pPrChange w:id="108"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09" w:author="Nikola Paříková" w:date="2024-05-21T12:48:00Z" w16du:dateUtc="2024-05-21T10:48:00Z">
                  <w:rPr>
                    <w:rFonts w:asciiTheme="minorHAnsi" w:hAnsiTheme="minorHAnsi"/>
                    <w:sz w:val="20"/>
                  </w:rPr>
                </w:rPrChange>
              </w:rPr>
              <w:t>Replikace</w:t>
            </w:r>
          </w:p>
          <w:p w14:paraId="5DFA7BD4"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10" w:author="Nikola Paříková" w:date="2024-05-21T12:48:00Z" w16du:dateUtc="2024-05-21T10:48:00Z">
                  <w:rPr>
                    <w:rFonts w:asciiTheme="minorHAnsi" w:hAnsiTheme="minorHAnsi"/>
                    <w:sz w:val="20"/>
                  </w:rPr>
                </w:rPrChange>
              </w:rPr>
              <w:pPrChange w:id="111"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12" w:author="Nikola Paříková" w:date="2024-05-21T12:48:00Z" w16du:dateUtc="2024-05-21T10:48:00Z">
                  <w:rPr>
                    <w:rFonts w:asciiTheme="minorHAnsi" w:hAnsiTheme="minorHAnsi"/>
                    <w:sz w:val="20"/>
                  </w:rPr>
                </w:rPrChange>
              </w:rPr>
              <w:t>Zařízení musí obsahovat potřebné licence pro nativní funkcionalitu replikace dat do dalšího zařízení stejného výrobce, pro případné budoucí rozšíření.</w:t>
            </w:r>
          </w:p>
          <w:p w14:paraId="6D6D4B88"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13" w:author="Nikola Paříková" w:date="2024-05-21T12:48:00Z" w16du:dateUtc="2024-05-21T10:48:00Z">
                  <w:rPr>
                    <w:rFonts w:asciiTheme="minorHAnsi" w:hAnsiTheme="minorHAnsi"/>
                    <w:sz w:val="20"/>
                  </w:rPr>
                </w:rPrChange>
              </w:rPr>
              <w:pPrChange w:id="114"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15" w:author="Nikola Paříková" w:date="2024-05-21T12:48:00Z" w16du:dateUtc="2024-05-21T10:48:00Z">
                  <w:rPr>
                    <w:rFonts w:asciiTheme="minorHAnsi" w:hAnsiTheme="minorHAnsi"/>
                    <w:sz w:val="20"/>
                  </w:rPr>
                </w:rPrChange>
              </w:rPr>
              <w:t xml:space="preserve">Řešení musí posílat pouze </w:t>
            </w:r>
            <w:proofErr w:type="spellStart"/>
            <w:r w:rsidRPr="00C51C66">
              <w:rPr>
                <w:rFonts w:ascii="Arial" w:hAnsi="Arial"/>
                <w:sz w:val="20"/>
                <w:rPrChange w:id="116" w:author="Nikola Paříková" w:date="2024-05-21T12:48:00Z" w16du:dateUtc="2024-05-21T10:48:00Z">
                  <w:rPr>
                    <w:rFonts w:asciiTheme="minorHAnsi" w:hAnsiTheme="minorHAnsi"/>
                    <w:sz w:val="20"/>
                  </w:rPr>
                </w:rPrChange>
              </w:rPr>
              <w:t>deduplikovaná</w:t>
            </w:r>
            <w:proofErr w:type="spellEnd"/>
            <w:r w:rsidRPr="00C51C66">
              <w:rPr>
                <w:rFonts w:ascii="Arial" w:hAnsi="Arial"/>
                <w:sz w:val="20"/>
                <w:rPrChange w:id="117" w:author="Nikola Paříková" w:date="2024-05-21T12:48:00Z" w16du:dateUtc="2024-05-21T10:48:00Z">
                  <w:rPr>
                    <w:rFonts w:asciiTheme="minorHAnsi" w:hAnsiTheme="minorHAnsi"/>
                    <w:sz w:val="20"/>
                  </w:rPr>
                </w:rPrChange>
              </w:rPr>
              <w:t xml:space="preserve"> zkomprimovaná data</w:t>
            </w:r>
          </w:p>
          <w:p w14:paraId="14F7803E"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18" w:author="Nikola Paříková" w:date="2024-05-21T12:48:00Z" w16du:dateUtc="2024-05-21T10:48:00Z">
                  <w:rPr>
                    <w:rFonts w:asciiTheme="minorHAnsi" w:hAnsiTheme="minorHAnsi"/>
                    <w:sz w:val="20"/>
                  </w:rPr>
                </w:rPrChange>
              </w:rPr>
              <w:pPrChange w:id="119"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20" w:author="Nikola Paříková" w:date="2024-05-21T12:48:00Z" w16du:dateUtc="2024-05-21T10:48:00Z">
                  <w:rPr>
                    <w:rFonts w:asciiTheme="minorHAnsi" w:hAnsiTheme="minorHAnsi"/>
                    <w:sz w:val="20"/>
                  </w:rPr>
                </w:rPrChange>
              </w:rPr>
              <w:t>Řešení musí podporovat alespoň následující scénáře pro replikaci: 1:1, M:1 a kaskádovou replikaci</w:t>
            </w:r>
          </w:p>
          <w:p w14:paraId="75FF8A49"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21" w:author="Nikola Paříková" w:date="2024-05-21T12:48:00Z" w16du:dateUtc="2024-05-21T10:48:00Z">
                  <w:rPr>
                    <w:rFonts w:asciiTheme="minorHAnsi" w:hAnsiTheme="minorHAnsi"/>
                    <w:sz w:val="20"/>
                  </w:rPr>
                </w:rPrChange>
              </w:rPr>
              <w:pPrChange w:id="122"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23" w:author="Nikola Paříková" w:date="2024-05-21T12:48:00Z" w16du:dateUtc="2024-05-21T10:48:00Z">
                  <w:rPr>
                    <w:rFonts w:asciiTheme="minorHAnsi" w:hAnsiTheme="minorHAnsi"/>
                    <w:sz w:val="20"/>
                  </w:rPr>
                </w:rPrChange>
              </w:rPr>
              <w:t>Řešení musí umožnit funkcionalitu šifrování replikačního toku data-in-</w:t>
            </w:r>
            <w:proofErr w:type="spellStart"/>
            <w:r w:rsidRPr="00C51C66">
              <w:rPr>
                <w:rFonts w:ascii="Arial" w:hAnsi="Arial"/>
                <w:sz w:val="20"/>
                <w:rPrChange w:id="124" w:author="Nikola Paříková" w:date="2024-05-21T12:48:00Z" w16du:dateUtc="2024-05-21T10:48:00Z">
                  <w:rPr>
                    <w:rFonts w:asciiTheme="minorHAnsi" w:hAnsiTheme="minorHAnsi"/>
                    <w:sz w:val="20"/>
                  </w:rPr>
                </w:rPrChange>
              </w:rPr>
              <w:t>flight</w:t>
            </w:r>
            <w:proofErr w:type="spellEnd"/>
            <w:r w:rsidRPr="00C51C66">
              <w:rPr>
                <w:rFonts w:ascii="Arial" w:hAnsi="Arial"/>
                <w:sz w:val="20"/>
                <w:rPrChange w:id="125" w:author="Nikola Paříková" w:date="2024-05-21T12:48:00Z" w16du:dateUtc="2024-05-21T10:48:00Z">
                  <w:rPr>
                    <w:rFonts w:asciiTheme="minorHAnsi" w:hAnsiTheme="minorHAnsi"/>
                    <w:sz w:val="20"/>
                  </w:rPr>
                </w:rPrChange>
              </w:rPr>
              <w:t>,</w:t>
            </w:r>
          </w:p>
          <w:p w14:paraId="67690276"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26" w:author="Nikola Paříková" w:date="2024-05-21T12:48:00Z" w16du:dateUtc="2024-05-21T10:48:00Z">
                  <w:rPr>
                    <w:rFonts w:asciiTheme="minorHAnsi" w:hAnsiTheme="minorHAnsi"/>
                    <w:sz w:val="20"/>
                  </w:rPr>
                </w:rPrChange>
              </w:rPr>
              <w:pPrChange w:id="127"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28" w:author="Nikola Paříková" w:date="2024-05-21T12:48:00Z" w16du:dateUtc="2024-05-21T10:48:00Z">
                  <w:rPr>
                    <w:rFonts w:asciiTheme="minorHAnsi" w:hAnsiTheme="minorHAnsi"/>
                    <w:sz w:val="20"/>
                  </w:rPr>
                </w:rPrChange>
              </w:rPr>
              <w:t>Řešení musí umožnit kontrolu a správu využití pásma pro přenos dat (</w:t>
            </w:r>
            <w:proofErr w:type="spellStart"/>
            <w:r w:rsidRPr="00C51C66">
              <w:rPr>
                <w:rFonts w:ascii="Arial" w:hAnsi="Arial"/>
                <w:sz w:val="20"/>
                <w:rPrChange w:id="129" w:author="Nikola Paříková" w:date="2024-05-21T12:48:00Z" w16du:dateUtc="2024-05-21T10:48:00Z">
                  <w:rPr>
                    <w:rFonts w:asciiTheme="minorHAnsi" w:hAnsiTheme="minorHAnsi"/>
                    <w:sz w:val="20"/>
                  </w:rPr>
                </w:rPrChange>
              </w:rPr>
              <w:t>QoS</w:t>
            </w:r>
            <w:proofErr w:type="spellEnd"/>
            <w:r w:rsidRPr="00C51C66">
              <w:rPr>
                <w:rFonts w:ascii="Arial" w:hAnsi="Arial"/>
                <w:sz w:val="20"/>
                <w:rPrChange w:id="130" w:author="Nikola Paříková" w:date="2024-05-21T12:48:00Z" w16du:dateUtc="2024-05-21T10:48:00Z">
                  <w:rPr>
                    <w:rFonts w:asciiTheme="minorHAnsi" w:hAnsiTheme="minorHAnsi"/>
                    <w:sz w:val="20"/>
                  </w:rPr>
                </w:rPrChange>
              </w:rPr>
              <w:t>),</w:t>
            </w:r>
          </w:p>
          <w:p w14:paraId="429050F1"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31" w:author="Nikola Paříková" w:date="2024-05-21T12:48:00Z" w16du:dateUtc="2024-05-21T10:48:00Z">
                  <w:rPr>
                    <w:rFonts w:asciiTheme="minorHAnsi" w:hAnsiTheme="minorHAnsi"/>
                    <w:sz w:val="20"/>
                  </w:rPr>
                </w:rPrChange>
              </w:rPr>
              <w:pPrChange w:id="132"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33" w:author="Nikola Paříková" w:date="2024-05-21T12:48:00Z" w16du:dateUtc="2024-05-21T10:48:00Z">
                  <w:rPr>
                    <w:rFonts w:asciiTheme="minorHAnsi" w:hAnsiTheme="minorHAnsi"/>
                    <w:sz w:val="20"/>
                  </w:rPr>
                </w:rPrChange>
              </w:rPr>
              <w:t>Spolehlivost, ochrana a obnova</w:t>
            </w:r>
          </w:p>
          <w:p w14:paraId="357E12DB"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34" w:author="Nikola Paříková" w:date="2024-05-21T12:48:00Z" w16du:dateUtc="2024-05-21T10:48:00Z">
                  <w:rPr>
                    <w:rFonts w:asciiTheme="minorHAnsi" w:hAnsiTheme="minorHAnsi"/>
                    <w:sz w:val="20"/>
                  </w:rPr>
                </w:rPrChange>
              </w:rPr>
              <w:pPrChange w:id="135"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36" w:author="Nikola Paříková" w:date="2024-05-21T12:48:00Z" w16du:dateUtc="2024-05-21T10:48:00Z">
                  <w:rPr>
                    <w:rFonts w:asciiTheme="minorHAnsi" w:hAnsiTheme="minorHAnsi"/>
                    <w:sz w:val="20"/>
                  </w:rPr>
                </w:rPrChange>
              </w:rPr>
              <w:t>Zařízení musí disponovat redundantními hot-swap napájecími zdroji a ventilátory,</w:t>
            </w:r>
          </w:p>
          <w:p w14:paraId="40A62537"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37" w:author="Nikola Paříková" w:date="2024-05-21T12:48:00Z" w16du:dateUtc="2024-05-21T10:48:00Z">
                  <w:rPr>
                    <w:rFonts w:asciiTheme="minorHAnsi" w:hAnsiTheme="minorHAnsi"/>
                    <w:sz w:val="20"/>
                  </w:rPr>
                </w:rPrChange>
              </w:rPr>
              <w:pPrChange w:id="138"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39" w:author="Nikola Paříková" w:date="2024-05-21T12:48:00Z" w16du:dateUtc="2024-05-21T10:48:00Z">
                  <w:rPr>
                    <w:rFonts w:asciiTheme="minorHAnsi" w:hAnsiTheme="minorHAnsi"/>
                    <w:sz w:val="20"/>
                  </w:rPr>
                </w:rPrChange>
              </w:rPr>
              <w:t>Zařízení musí zajišťovat ochranu dat alespoň na úrovni duální diskové parity</w:t>
            </w:r>
          </w:p>
          <w:p w14:paraId="40EE77A9"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40" w:author="Nikola Paříková" w:date="2024-05-21T12:48:00Z" w16du:dateUtc="2024-05-21T10:48:00Z">
                  <w:rPr>
                    <w:rFonts w:asciiTheme="minorHAnsi" w:hAnsiTheme="minorHAnsi"/>
                    <w:sz w:val="20"/>
                  </w:rPr>
                </w:rPrChange>
              </w:rPr>
              <w:pPrChange w:id="141"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42" w:author="Nikola Paříková" w:date="2024-05-21T12:48:00Z" w16du:dateUtc="2024-05-21T10:48:00Z">
                  <w:rPr>
                    <w:rFonts w:asciiTheme="minorHAnsi" w:hAnsiTheme="minorHAnsi"/>
                    <w:sz w:val="20"/>
                  </w:rPr>
                </w:rPrChange>
              </w:rPr>
              <w:t>Zařízení musí umožňovat šifrování úložného prostoru a to bez omezení výkonu</w:t>
            </w:r>
          </w:p>
          <w:p w14:paraId="17716F94"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43" w:author="Nikola Paříková" w:date="2024-05-21T12:48:00Z" w16du:dateUtc="2024-05-21T10:48:00Z">
                  <w:rPr>
                    <w:rFonts w:asciiTheme="minorHAnsi" w:hAnsiTheme="minorHAnsi"/>
                    <w:sz w:val="20"/>
                  </w:rPr>
                </w:rPrChange>
              </w:rPr>
              <w:pPrChange w:id="144"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45" w:author="Nikola Paříková" w:date="2024-05-21T12:48:00Z" w16du:dateUtc="2024-05-21T10:48:00Z">
                  <w:rPr>
                    <w:rFonts w:asciiTheme="minorHAnsi" w:hAnsiTheme="minorHAnsi"/>
                    <w:sz w:val="20"/>
                  </w:rPr>
                </w:rPrChange>
              </w:rPr>
              <w:t>Zařízení musí zajišťovat výměnu všech disků za chodu – hot-swap</w:t>
            </w:r>
          </w:p>
          <w:p w14:paraId="75D24ACB"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46" w:author="Nikola Paříková" w:date="2024-05-21T12:48:00Z" w16du:dateUtc="2024-05-21T10:48:00Z">
                  <w:rPr>
                    <w:rFonts w:asciiTheme="minorHAnsi" w:hAnsiTheme="minorHAnsi"/>
                    <w:sz w:val="20"/>
                  </w:rPr>
                </w:rPrChange>
              </w:rPr>
              <w:pPrChange w:id="147"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48" w:author="Nikola Paříková" w:date="2024-05-21T12:48:00Z" w16du:dateUtc="2024-05-21T10:48:00Z">
                  <w:rPr>
                    <w:rFonts w:asciiTheme="minorHAnsi" w:hAnsiTheme="minorHAnsi"/>
                    <w:sz w:val="20"/>
                  </w:rPr>
                </w:rPrChange>
              </w:rPr>
              <w:t>Zařízení musí obsahovat hot-</w:t>
            </w:r>
            <w:proofErr w:type="spellStart"/>
            <w:r w:rsidRPr="00C51C66">
              <w:rPr>
                <w:rFonts w:ascii="Arial" w:hAnsi="Arial"/>
                <w:sz w:val="20"/>
                <w:rPrChange w:id="149" w:author="Nikola Paříková" w:date="2024-05-21T12:48:00Z" w16du:dateUtc="2024-05-21T10:48:00Z">
                  <w:rPr>
                    <w:rFonts w:asciiTheme="minorHAnsi" w:hAnsiTheme="minorHAnsi"/>
                    <w:sz w:val="20"/>
                  </w:rPr>
                </w:rPrChange>
              </w:rPr>
              <w:t>spare</w:t>
            </w:r>
            <w:proofErr w:type="spellEnd"/>
            <w:r w:rsidRPr="00C51C66">
              <w:rPr>
                <w:rFonts w:ascii="Arial" w:hAnsi="Arial"/>
                <w:sz w:val="20"/>
                <w:rPrChange w:id="150" w:author="Nikola Paříková" w:date="2024-05-21T12:48:00Z" w16du:dateUtc="2024-05-21T10:48:00Z">
                  <w:rPr>
                    <w:rFonts w:asciiTheme="minorHAnsi" w:hAnsiTheme="minorHAnsi"/>
                    <w:sz w:val="20"/>
                  </w:rPr>
                </w:rPrChange>
              </w:rPr>
              <w:t xml:space="preserve"> disk</w:t>
            </w:r>
          </w:p>
          <w:p w14:paraId="1F8C3945"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51" w:author="Nikola Paříková" w:date="2024-05-21T12:48:00Z" w16du:dateUtc="2024-05-21T10:48:00Z">
                  <w:rPr>
                    <w:rFonts w:asciiTheme="minorHAnsi" w:hAnsiTheme="minorHAnsi"/>
                    <w:sz w:val="20"/>
                  </w:rPr>
                </w:rPrChange>
              </w:rPr>
              <w:pPrChange w:id="152"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53" w:author="Nikola Paříková" w:date="2024-05-21T12:48:00Z" w16du:dateUtc="2024-05-21T10:48:00Z">
                  <w:rPr>
                    <w:rFonts w:asciiTheme="minorHAnsi" w:hAnsiTheme="minorHAnsi"/>
                    <w:sz w:val="20"/>
                  </w:rPr>
                </w:rPrChange>
              </w:rPr>
              <w:t>Zařízení musí obsahovat algoritmy pro kontrolu a verifikaci konzistence a čitelnosti uložených dat</w:t>
            </w:r>
          </w:p>
          <w:p w14:paraId="617DD8B7"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color w:val="FF0000"/>
                <w:sz w:val="20"/>
                <w:rPrChange w:id="154" w:author="Nikola Paříková" w:date="2024-05-21T12:48:00Z" w16du:dateUtc="2024-05-21T10:48:00Z">
                  <w:rPr>
                    <w:rFonts w:asciiTheme="minorHAnsi" w:hAnsiTheme="minorHAnsi"/>
                    <w:sz w:val="20"/>
                  </w:rPr>
                </w:rPrChange>
              </w:rPr>
              <w:pPrChange w:id="155"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56" w:author="Nikola Paříková" w:date="2024-05-21T12:48:00Z" w16du:dateUtc="2024-05-21T10:48:00Z">
                  <w:rPr>
                    <w:rFonts w:asciiTheme="minorHAnsi" w:hAnsiTheme="minorHAnsi"/>
                    <w:sz w:val="20"/>
                  </w:rPr>
                </w:rPrChange>
              </w:rPr>
              <w:t>Zařízení musí umožňovat nastavit ochranu dat proti nechtěnému smazání či modifikaci dat pomocí časových zámků. Po nastavenou dobu lze data číst, ale nelze je přepisovat. Tato funkce nesmí být závislá na zálohovacím software, přenosovém protokolu či typu dat. To znamená, že tato funkce musí být plně funkční se nabízeným zálohovacím SW. Časové zámky se musí aplikovat uvnitř zařízení, nikoliv pomocí externích nástrojů.</w:t>
            </w:r>
          </w:p>
          <w:p w14:paraId="33EFDDB7"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57" w:author="Nikola Paříková" w:date="2024-05-21T12:48:00Z" w16du:dateUtc="2024-05-21T10:48:00Z">
                  <w:rPr>
                    <w:rFonts w:asciiTheme="minorHAnsi" w:hAnsiTheme="minorHAnsi"/>
                    <w:sz w:val="20"/>
                  </w:rPr>
                </w:rPrChange>
              </w:rPr>
              <w:pPrChange w:id="158"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59" w:author="Nikola Paříková" w:date="2024-05-21T12:48:00Z" w16du:dateUtc="2024-05-21T10:48:00Z">
                  <w:rPr>
                    <w:rFonts w:asciiTheme="minorHAnsi" w:hAnsiTheme="minorHAnsi"/>
                    <w:sz w:val="20"/>
                  </w:rPr>
                </w:rPrChange>
              </w:rPr>
              <w:t xml:space="preserve">Zařízení musí mít integrovanou ochranu časové integrity. </w:t>
            </w:r>
          </w:p>
          <w:p w14:paraId="14198B47"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60" w:author="Nikola Paříková" w:date="2024-05-21T12:48:00Z" w16du:dateUtc="2024-05-21T10:48:00Z">
                  <w:rPr>
                    <w:rFonts w:asciiTheme="minorHAnsi" w:hAnsiTheme="minorHAnsi"/>
                    <w:sz w:val="20"/>
                  </w:rPr>
                </w:rPrChange>
              </w:rPr>
              <w:pPrChange w:id="161"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62" w:author="Nikola Paříková" w:date="2024-05-21T12:48:00Z" w16du:dateUtc="2024-05-21T10:48:00Z">
                  <w:rPr>
                    <w:rFonts w:asciiTheme="minorHAnsi" w:hAnsiTheme="minorHAnsi"/>
                    <w:sz w:val="20"/>
                  </w:rPr>
                </w:rPrChange>
              </w:rPr>
              <w:t>Zařízení musí disponovat síťovými kartami 2x1GbE a 2x10Gb SFP+ včetně MM transceiverů</w:t>
            </w:r>
          </w:p>
          <w:p w14:paraId="3300D572"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63" w:author="Nikola Paříková" w:date="2024-05-21T12:48:00Z" w16du:dateUtc="2024-05-21T10:48:00Z">
                  <w:rPr>
                    <w:rFonts w:asciiTheme="minorHAnsi" w:hAnsiTheme="minorHAnsi"/>
                    <w:sz w:val="20"/>
                  </w:rPr>
                </w:rPrChange>
              </w:rPr>
              <w:pPrChange w:id="164"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65" w:author="Nikola Paříková" w:date="2024-05-21T12:48:00Z" w16du:dateUtc="2024-05-21T10:48:00Z">
                  <w:rPr>
                    <w:rFonts w:asciiTheme="minorHAnsi" w:hAnsiTheme="minorHAnsi"/>
                    <w:sz w:val="20"/>
                  </w:rPr>
                </w:rPrChange>
              </w:rPr>
              <w:t>Správa</w:t>
            </w:r>
          </w:p>
          <w:p w14:paraId="42094829"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66" w:author="Nikola Paříková" w:date="2024-05-21T12:48:00Z" w16du:dateUtc="2024-05-21T10:48:00Z">
                  <w:rPr>
                    <w:rFonts w:asciiTheme="minorHAnsi" w:hAnsiTheme="minorHAnsi"/>
                    <w:sz w:val="20"/>
                  </w:rPr>
                </w:rPrChange>
              </w:rPr>
              <w:pPrChange w:id="167"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68" w:author="Nikola Paříková" w:date="2024-05-21T12:48:00Z" w16du:dateUtc="2024-05-21T10:48:00Z">
                  <w:rPr>
                    <w:rFonts w:asciiTheme="minorHAnsi" w:hAnsiTheme="minorHAnsi"/>
                    <w:sz w:val="20"/>
                  </w:rPr>
                </w:rPrChange>
              </w:rPr>
              <w:t>Řešení musí umožnit centrální správu pro všechna dodávaná zařízení prostřednictvím webového rozhraní</w:t>
            </w:r>
          </w:p>
          <w:p w14:paraId="79222D40"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69" w:author="Nikola Paříková" w:date="2024-05-21T12:48:00Z" w16du:dateUtc="2024-05-21T10:48:00Z">
                  <w:rPr>
                    <w:rFonts w:asciiTheme="minorHAnsi" w:hAnsiTheme="minorHAnsi"/>
                    <w:sz w:val="20"/>
                  </w:rPr>
                </w:rPrChange>
              </w:rPr>
              <w:pPrChange w:id="170"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71" w:author="Nikola Paříková" w:date="2024-05-21T12:48:00Z" w16du:dateUtc="2024-05-21T10:48:00Z">
                  <w:rPr>
                    <w:rFonts w:asciiTheme="minorHAnsi" w:hAnsiTheme="minorHAnsi"/>
                    <w:sz w:val="20"/>
                  </w:rPr>
                </w:rPrChange>
              </w:rPr>
              <w:t>Řešení musí poskytovat funkcionalitu automatického reportingu, automatický call-</w:t>
            </w:r>
            <w:proofErr w:type="spellStart"/>
            <w:r w:rsidRPr="00C51C66">
              <w:rPr>
                <w:rFonts w:ascii="Arial" w:hAnsi="Arial"/>
                <w:sz w:val="20"/>
                <w:rPrChange w:id="172" w:author="Nikola Paříková" w:date="2024-05-21T12:48:00Z" w16du:dateUtc="2024-05-21T10:48:00Z">
                  <w:rPr>
                    <w:rFonts w:asciiTheme="minorHAnsi" w:hAnsiTheme="minorHAnsi"/>
                    <w:sz w:val="20"/>
                  </w:rPr>
                </w:rPrChange>
              </w:rPr>
              <w:t>home</w:t>
            </w:r>
            <w:proofErr w:type="spellEnd"/>
          </w:p>
          <w:p w14:paraId="2F2EE0B8"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73" w:author="Nikola Paříková" w:date="2024-05-21T12:48:00Z" w16du:dateUtc="2024-05-21T10:48:00Z">
                  <w:rPr>
                    <w:rFonts w:asciiTheme="minorHAnsi" w:hAnsiTheme="minorHAnsi"/>
                    <w:sz w:val="20"/>
                  </w:rPr>
                </w:rPrChange>
              </w:rPr>
              <w:pPrChange w:id="174"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75" w:author="Nikola Paříková" w:date="2024-05-21T12:48:00Z" w16du:dateUtc="2024-05-21T10:48:00Z">
                  <w:rPr>
                    <w:rFonts w:asciiTheme="minorHAnsi" w:hAnsiTheme="minorHAnsi"/>
                    <w:sz w:val="20"/>
                  </w:rPr>
                </w:rPrChange>
              </w:rPr>
              <w:t>Řešení musí umožnit správu na principu rolí s různými typy oprávnění (Role-</w:t>
            </w:r>
            <w:proofErr w:type="spellStart"/>
            <w:r w:rsidRPr="00C51C66">
              <w:rPr>
                <w:rFonts w:ascii="Arial" w:hAnsi="Arial"/>
                <w:sz w:val="20"/>
                <w:rPrChange w:id="176" w:author="Nikola Paříková" w:date="2024-05-21T12:48:00Z" w16du:dateUtc="2024-05-21T10:48:00Z">
                  <w:rPr>
                    <w:rFonts w:asciiTheme="minorHAnsi" w:hAnsiTheme="minorHAnsi"/>
                    <w:sz w:val="20"/>
                  </w:rPr>
                </w:rPrChange>
              </w:rPr>
              <w:t>based</w:t>
            </w:r>
            <w:proofErr w:type="spellEnd"/>
            <w:r w:rsidRPr="00C51C66">
              <w:rPr>
                <w:rFonts w:ascii="Arial" w:hAnsi="Arial"/>
                <w:sz w:val="20"/>
                <w:rPrChange w:id="177" w:author="Nikola Paříková" w:date="2024-05-21T12:48:00Z" w16du:dateUtc="2024-05-21T10:48:00Z">
                  <w:rPr>
                    <w:rFonts w:asciiTheme="minorHAnsi" w:hAnsiTheme="minorHAnsi"/>
                    <w:sz w:val="20"/>
                  </w:rPr>
                </w:rPrChange>
              </w:rPr>
              <w:t xml:space="preserve"> Access </w:t>
            </w:r>
            <w:proofErr w:type="spellStart"/>
            <w:r w:rsidRPr="00C51C66">
              <w:rPr>
                <w:rFonts w:ascii="Arial" w:hAnsi="Arial"/>
                <w:sz w:val="20"/>
                <w:rPrChange w:id="178" w:author="Nikola Paříková" w:date="2024-05-21T12:48:00Z" w16du:dateUtc="2024-05-21T10:48:00Z">
                  <w:rPr>
                    <w:rFonts w:asciiTheme="minorHAnsi" w:hAnsiTheme="minorHAnsi"/>
                    <w:sz w:val="20"/>
                  </w:rPr>
                </w:rPrChange>
              </w:rPr>
              <w:t>Control</w:t>
            </w:r>
            <w:proofErr w:type="spellEnd"/>
            <w:r w:rsidRPr="00C51C66">
              <w:rPr>
                <w:rFonts w:ascii="Arial" w:hAnsi="Arial"/>
                <w:sz w:val="20"/>
                <w:rPrChange w:id="179" w:author="Nikola Paříková" w:date="2024-05-21T12:48:00Z" w16du:dateUtc="2024-05-21T10:48:00Z">
                  <w:rPr>
                    <w:rFonts w:asciiTheme="minorHAnsi" w:hAnsiTheme="minorHAnsi"/>
                    <w:sz w:val="20"/>
                  </w:rPr>
                </w:rPrChange>
              </w:rPr>
              <w:t>).</w:t>
            </w:r>
          </w:p>
          <w:p w14:paraId="346FBF0C"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180" w:author="Nikola Paříková" w:date="2024-05-21T12:48:00Z" w16du:dateUtc="2024-05-21T10:48:00Z">
                  <w:rPr>
                    <w:rFonts w:asciiTheme="minorHAnsi" w:hAnsiTheme="minorHAnsi"/>
                    <w:sz w:val="20"/>
                  </w:rPr>
                </w:rPrChange>
              </w:rPr>
              <w:pPrChange w:id="181"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182" w:author="Nikola Paříková" w:date="2024-05-21T12:48:00Z" w16du:dateUtc="2024-05-21T10:48:00Z">
                  <w:rPr>
                    <w:rFonts w:asciiTheme="minorHAnsi" w:hAnsiTheme="minorHAnsi"/>
                    <w:sz w:val="20"/>
                  </w:rPr>
                </w:rPrChange>
              </w:rPr>
              <w:t xml:space="preserve">Řešení musí umožnit </w:t>
            </w:r>
            <w:proofErr w:type="spellStart"/>
            <w:r w:rsidRPr="00C51C66">
              <w:rPr>
                <w:rFonts w:ascii="Arial" w:hAnsi="Arial"/>
                <w:sz w:val="20"/>
                <w:rPrChange w:id="183" w:author="Nikola Paříková" w:date="2024-05-21T12:48:00Z" w16du:dateUtc="2024-05-21T10:48:00Z">
                  <w:rPr>
                    <w:rFonts w:asciiTheme="minorHAnsi" w:hAnsiTheme="minorHAnsi"/>
                    <w:sz w:val="20"/>
                  </w:rPr>
                </w:rPrChange>
              </w:rPr>
              <w:t>dvoufaktorové</w:t>
            </w:r>
            <w:proofErr w:type="spellEnd"/>
            <w:r w:rsidRPr="00C51C66">
              <w:rPr>
                <w:rFonts w:ascii="Arial" w:hAnsi="Arial"/>
                <w:sz w:val="20"/>
                <w:rPrChange w:id="184" w:author="Nikola Paříková" w:date="2024-05-21T12:48:00Z" w16du:dateUtc="2024-05-21T10:48:00Z">
                  <w:rPr>
                    <w:rFonts w:asciiTheme="minorHAnsi" w:hAnsiTheme="minorHAnsi"/>
                    <w:sz w:val="20"/>
                  </w:rPr>
                </w:rPrChange>
              </w:rPr>
              <w:t xml:space="preserve"> ověřování účtů pro správu díky jednorázovým heslům (Time-</w:t>
            </w:r>
            <w:proofErr w:type="spellStart"/>
            <w:r w:rsidRPr="00C51C66">
              <w:rPr>
                <w:rFonts w:ascii="Arial" w:hAnsi="Arial"/>
                <w:sz w:val="20"/>
                <w:rPrChange w:id="185" w:author="Nikola Paříková" w:date="2024-05-21T12:48:00Z" w16du:dateUtc="2024-05-21T10:48:00Z">
                  <w:rPr>
                    <w:rFonts w:asciiTheme="minorHAnsi" w:hAnsiTheme="minorHAnsi"/>
                    <w:sz w:val="20"/>
                  </w:rPr>
                </w:rPrChange>
              </w:rPr>
              <w:t>based</w:t>
            </w:r>
            <w:proofErr w:type="spellEnd"/>
            <w:r w:rsidRPr="00C51C66">
              <w:rPr>
                <w:rFonts w:ascii="Arial" w:hAnsi="Arial"/>
                <w:sz w:val="20"/>
                <w:rPrChange w:id="186" w:author="Nikola Paříková" w:date="2024-05-21T12:48:00Z" w16du:dateUtc="2024-05-21T10:48:00Z">
                  <w:rPr>
                    <w:rFonts w:asciiTheme="minorHAnsi" w:hAnsiTheme="minorHAnsi"/>
                    <w:sz w:val="20"/>
                  </w:rPr>
                </w:rPrChange>
              </w:rPr>
              <w:t xml:space="preserve"> </w:t>
            </w:r>
            <w:proofErr w:type="spellStart"/>
            <w:r w:rsidRPr="00C51C66">
              <w:rPr>
                <w:rFonts w:ascii="Arial" w:hAnsi="Arial"/>
                <w:sz w:val="20"/>
                <w:rPrChange w:id="187" w:author="Nikola Paříková" w:date="2024-05-21T12:48:00Z" w16du:dateUtc="2024-05-21T10:48:00Z">
                  <w:rPr>
                    <w:rFonts w:asciiTheme="minorHAnsi" w:hAnsiTheme="minorHAnsi"/>
                    <w:sz w:val="20"/>
                  </w:rPr>
                </w:rPrChange>
              </w:rPr>
              <w:t>One</w:t>
            </w:r>
            <w:proofErr w:type="spellEnd"/>
            <w:r w:rsidRPr="00C51C66">
              <w:rPr>
                <w:rFonts w:ascii="Arial" w:hAnsi="Arial"/>
                <w:sz w:val="20"/>
                <w:rPrChange w:id="188" w:author="Nikola Paříková" w:date="2024-05-21T12:48:00Z" w16du:dateUtc="2024-05-21T10:48:00Z">
                  <w:rPr>
                    <w:rFonts w:asciiTheme="minorHAnsi" w:hAnsiTheme="minorHAnsi"/>
                    <w:sz w:val="20"/>
                  </w:rPr>
                </w:rPrChange>
              </w:rPr>
              <w:t xml:space="preserve">-Time </w:t>
            </w:r>
            <w:proofErr w:type="spellStart"/>
            <w:r w:rsidRPr="00C51C66">
              <w:rPr>
                <w:rFonts w:ascii="Arial" w:hAnsi="Arial"/>
                <w:sz w:val="20"/>
                <w:rPrChange w:id="189" w:author="Nikola Paříková" w:date="2024-05-21T12:48:00Z" w16du:dateUtc="2024-05-21T10:48:00Z">
                  <w:rPr>
                    <w:rFonts w:asciiTheme="minorHAnsi" w:hAnsiTheme="minorHAnsi"/>
                    <w:sz w:val="20"/>
                  </w:rPr>
                </w:rPrChange>
              </w:rPr>
              <w:t>Password</w:t>
            </w:r>
            <w:proofErr w:type="spellEnd"/>
            <w:r w:rsidRPr="00C51C66">
              <w:rPr>
                <w:rFonts w:ascii="Arial" w:hAnsi="Arial"/>
                <w:sz w:val="20"/>
                <w:rPrChange w:id="190" w:author="Nikola Paříková" w:date="2024-05-21T12:48:00Z" w16du:dateUtc="2024-05-21T10:48:00Z">
                  <w:rPr>
                    <w:rFonts w:asciiTheme="minorHAnsi" w:hAnsiTheme="minorHAnsi"/>
                    <w:sz w:val="20"/>
                  </w:rPr>
                </w:rPrChange>
              </w:rPr>
              <w:t xml:space="preserve">). Pokud je potřeba externí nástroj, musí být součástí nabídky všechny potřebné licence až pro 25 uživatelů včetně potřebného hardware. Licence musí být </w:t>
            </w:r>
            <w:proofErr w:type="spellStart"/>
            <w:r w:rsidRPr="00C51C66">
              <w:rPr>
                <w:rFonts w:ascii="Arial" w:hAnsi="Arial"/>
                <w:sz w:val="20"/>
                <w:rPrChange w:id="191" w:author="Nikola Paříková" w:date="2024-05-21T12:48:00Z" w16du:dateUtc="2024-05-21T10:48:00Z">
                  <w:rPr>
                    <w:rFonts w:asciiTheme="minorHAnsi" w:hAnsiTheme="minorHAnsi"/>
                    <w:sz w:val="20"/>
                  </w:rPr>
                </w:rPrChange>
              </w:rPr>
              <w:t>perpetuální</w:t>
            </w:r>
            <w:proofErr w:type="spellEnd"/>
            <w:r w:rsidRPr="00C51C66">
              <w:rPr>
                <w:rFonts w:ascii="Arial" w:hAnsi="Arial"/>
                <w:sz w:val="20"/>
                <w:rPrChange w:id="192" w:author="Nikola Paříková" w:date="2024-05-21T12:48:00Z" w16du:dateUtc="2024-05-21T10:48:00Z">
                  <w:rPr>
                    <w:rFonts w:asciiTheme="minorHAnsi" w:hAnsiTheme="minorHAnsi"/>
                    <w:sz w:val="20"/>
                  </w:rPr>
                </w:rPrChange>
              </w:rPr>
              <w:t xml:space="preserve"> a instalace v místě zadavatele.</w:t>
            </w:r>
          </w:p>
        </w:tc>
        <w:tc>
          <w:tcPr>
            <w:tcW w:w="2414" w:type="dxa"/>
            <w:tcBorders>
              <w:top w:val="single" w:sz="4" w:space="0" w:color="000000"/>
              <w:left w:val="single" w:sz="4" w:space="0" w:color="000000"/>
              <w:bottom w:val="single" w:sz="4" w:space="0" w:color="000000"/>
              <w:right w:val="single" w:sz="4" w:space="0" w:color="000000"/>
            </w:tcBorders>
            <w:tcPrChange w:id="193" w:author="Nikola Paříková" w:date="2024-05-21T12:48:00Z" w16du:dateUtc="2024-05-21T10:48:00Z">
              <w:tcPr>
                <w:tcW w:w="3898" w:type="dxa"/>
                <w:gridSpan w:val="2"/>
                <w:tcBorders>
                  <w:top w:val="single" w:sz="4" w:space="0" w:color="000000"/>
                  <w:left w:val="single" w:sz="4" w:space="0" w:color="000000"/>
                  <w:bottom w:val="single" w:sz="4" w:space="0" w:color="000000"/>
                  <w:right w:val="single" w:sz="4" w:space="0" w:color="000000"/>
                </w:tcBorders>
              </w:tcPr>
            </w:tcPrChange>
          </w:tcPr>
          <w:p w14:paraId="3E00FEC9" w14:textId="77777777" w:rsidR="00C51C66" w:rsidRPr="00C51C66" w:rsidRDefault="00C51C66" w:rsidP="00E65D16">
            <w:pPr>
              <w:autoSpaceDE w:val="0"/>
              <w:autoSpaceDN w:val="0"/>
              <w:adjustRightInd w:val="0"/>
              <w:spacing w:line="300" w:lineRule="auto"/>
              <w:ind w:left="720"/>
              <w:contextualSpacing/>
              <w:rPr>
                <w:rFonts w:ascii="Arial" w:hAnsi="Arial"/>
                <w:sz w:val="20"/>
                <w:rPrChange w:id="194" w:author="Nikola Paříková" w:date="2024-05-21T12:48:00Z" w16du:dateUtc="2024-05-21T10:48:00Z">
                  <w:rPr>
                    <w:rFonts w:asciiTheme="minorHAnsi" w:hAnsiTheme="minorHAnsi"/>
                    <w:sz w:val="20"/>
                  </w:rPr>
                </w:rPrChange>
              </w:rPr>
              <w:pPrChange w:id="195" w:author="Nikola Paříková" w:date="2024-05-21T12:48:00Z" w16du:dateUtc="2024-05-21T10:48:00Z">
                <w:pPr>
                  <w:pStyle w:val="Odstavecseseznamem"/>
                  <w:autoSpaceDE w:val="0"/>
                  <w:autoSpaceDN w:val="0"/>
                  <w:adjustRightInd w:val="0"/>
                  <w:spacing w:line="300" w:lineRule="auto"/>
                </w:pPr>
              </w:pPrChange>
            </w:pPr>
          </w:p>
        </w:tc>
      </w:tr>
      <w:tr w:rsidR="00C51C66" w:rsidRPr="007E6872" w14:paraId="44D9C747" w14:textId="77777777" w:rsidTr="00E65D16">
        <w:tblPrEx>
          <w:tblW w:w="9639" w:type="dxa"/>
          <w:jc w:val="center"/>
          <w:tblLayout w:type="fixed"/>
          <w:tblCellMar>
            <w:top w:w="55" w:type="dxa"/>
            <w:left w:w="55" w:type="dxa"/>
            <w:bottom w:w="55" w:type="dxa"/>
            <w:right w:w="55" w:type="dxa"/>
          </w:tblCellMar>
          <w:tblLook w:val="0000" w:firstRow="0" w:lastRow="0" w:firstColumn="0" w:lastColumn="0" w:noHBand="0" w:noVBand="0"/>
          <w:tblPrExChange w:id="196" w:author="Nikola Paříková" w:date="2024-05-21T12:48:00Z" w16du:dateUtc="2024-05-21T10:48:00Z">
            <w:tblPrEx>
              <w:tblW w:w="9639" w:type="dxa"/>
              <w:jc w:val="center"/>
              <w:tblLayout w:type="fixed"/>
              <w:tblCellMar>
                <w:top w:w="55" w:type="dxa"/>
                <w:left w:w="55" w:type="dxa"/>
                <w:bottom w:w="55" w:type="dxa"/>
                <w:right w:w="55" w:type="dxa"/>
              </w:tblCellMar>
              <w:tblLook w:val="0000" w:firstRow="0" w:lastRow="0" w:firstColumn="0" w:lastColumn="0" w:noHBand="0" w:noVBand="0"/>
            </w:tblPrEx>
          </w:tblPrExChange>
        </w:tblPrEx>
        <w:trPr>
          <w:jc w:val="center"/>
          <w:trPrChange w:id="197" w:author="Nikola Paříková" w:date="2024-05-21T12:48:00Z" w16du:dateUtc="2024-05-21T10:48:00Z">
            <w:trPr>
              <w:jc w:val="center"/>
            </w:trPr>
          </w:trPrChange>
        </w:trPr>
        <w:tc>
          <w:tcPr>
            <w:tcW w:w="1843" w:type="dxa"/>
            <w:tcBorders>
              <w:top w:val="single" w:sz="4" w:space="0" w:color="000000"/>
              <w:left w:val="single" w:sz="4" w:space="0" w:color="000000"/>
              <w:bottom w:val="single" w:sz="4" w:space="0" w:color="000000"/>
            </w:tcBorders>
            <w:tcPrChange w:id="198" w:author="Nikola Paříková" w:date="2024-05-21T12:48:00Z" w16du:dateUtc="2024-05-21T10:48:00Z">
              <w:tcPr>
                <w:tcW w:w="1843" w:type="dxa"/>
                <w:tcBorders>
                  <w:top w:val="single" w:sz="4" w:space="0" w:color="000000"/>
                  <w:left w:val="single" w:sz="4" w:space="0" w:color="000000"/>
                  <w:bottom w:val="single" w:sz="4" w:space="0" w:color="000000"/>
                </w:tcBorders>
              </w:tcPr>
            </w:tcPrChange>
          </w:tcPr>
          <w:p w14:paraId="4440EE1D" w14:textId="77777777" w:rsidR="00C51C66" w:rsidRPr="00C51C66" w:rsidRDefault="00C51C66" w:rsidP="00E65D16">
            <w:pPr>
              <w:suppressLineNumbers/>
              <w:spacing w:line="300" w:lineRule="auto"/>
              <w:rPr>
                <w:rFonts w:ascii="Arial" w:hAnsi="Arial"/>
                <w:sz w:val="20"/>
                <w:rPrChange w:id="199" w:author="Nikola Paříková" w:date="2024-05-21T12:48:00Z" w16du:dateUtc="2024-05-21T10:48:00Z">
                  <w:rPr>
                    <w:rFonts w:asciiTheme="minorHAnsi" w:hAnsiTheme="minorHAnsi"/>
                    <w:sz w:val="20"/>
                  </w:rPr>
                </w:rPrChange>
              </w:rPr>
              <w:pPrChange w:id="200" w:author="Nikola Paříková" w:date="2024-05-21T12:48:00Z" w16du:dateUtc="2024-05-21T10:48:00Z">
                <w:pPr>
                  <w:pStyle w:val="Obsahtabulky"/>
                  <w:spacing w:line="300" w:lineRule="auto"/>
                </w:pPr>
              </w:pPrChange>
            </w:pPr>
            <w:r w:rsidRPr="00C51C66">
              <w:rPr>
                <w:rFonts w:ascii="Arial" w:hAnsi="Arial"/>
                <w:sz w:val="20"/>
                <w:rPrChange w:id="201" w:author="Nikola Paříková" w:date="2024-05-21T12:48:00Z" w16du:dateUtc="2024-05-21T10:48:00Z">
                  <w:rPr>
                    <w:rFonts w:asciiTheme="minorHAnsi" w:hAnsiTheme="minorHAnsi"/>
                    <w:sz w:val="20"/>
                  </w:rPr>
                </w:rPrChange>
              </w:rPr>
              <w:t>Záruka, servis</w:t>
            </w:r>
          </w:p>
        </w:tc>
        <w:tc>
          <w:tcPr>
            <w:tcW w:w="5382" w:type="dxa"/>
            <w:tcBorders>
              <w:top w:val="single" w:sz="4" w:space="0" w:color="000000"/>
              <w:left w:val="single" w:sz="4" w:space="0" w:color="000000"/>
              <w:bottom w:val="single" w:sz="4" w:space="0" w:color="000000"/>
              <w:right w:val="single" w:sz="4" w:space="0" w:color="000000"/>
            </w:tcBorders>
            <w:tcPrChange w:id="202" w:author="Nikola Paříková" w:date="2024-05-21T12:48:00Z" w16du:dateUtc="2024-05-21T10:48:00Z">
              <w:tcPr>
                <w:tcW w:w="3898" w:type="dxa"/>
                <w:tcBorders>
                  <w:top w:val="single" w:sz="4" w:space="0" w:color="000000"/>
                  <w:left w:val="single" w:sz="4" w:space="0" w:color="000000"/>
                  <w:bottom w:val="single" w:sz="4" w:space="0" w:color="000000"/>
                  <w:right w:val="single" w:sz="4" w:space="0" w:color="000000"/>
                </w:tcBorders>
              </w:tcPr>
            </w:tcPrChange>
          </w:tcPr>
          <w:p w14:paraId="09FBB56A"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203" w:author="Nikola Paříková" w:date="2024-05-21T12:48:00Z" w16du:dateUtc="2024-05-21T10:48:00Z">
                  <w:rPr>
                    <w:rFonts w:asciiTheme="minorHAnsi" w:hAnsiTheme="minorHAnsi"/>
                    <w:sz w:val="20"/>
                  </w:rPr>
                </w:rPrChange>
              </w:rPr>
              <w:pPrChange w:id="204"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205" w:author="Nikola Paříková" w:date="2024-05-21T12:48:00Z" w16du:dateUtc="2024-05-21T10:48:00Z">
                  <w:rPr>
                    <w:rFonts w:asciiTheme="minorHAnsi" w:hAnsiTheme="minorHAnsi"/>
                    <w:sz w:val="20"/>
                  </w:rPr>
                </w:rPrChange>
              </w:rPr>
              <w:t>Podpora na hardware a software musí být od jednoho výrobce</w:t>
            </w:r>
          </w:p>
          <w:p w14:paraId="186B660C"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206" w:author="Nikola Paříková" w:date="2024-05-21T12:48:00Z" w16du:dateUtc="2024-05-21T10:48:00Z">
                  <w:rPr>
                    <w:rFonts w:asciiTheme="minorHAnsi" w:hAnsiTheme="minorHAnsi"/>
                    <w:sz w:val="20"/>
                  </w:rPr>
                </w:rPrChange>
              </w:rPr>
              <w:pPrChange w:id="207"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208" w:author="Nikola Paříková" w:date="2024-05-21T12:48:00Z" w16du:dateUtc="2024-05-21T10:48:00Z">
                  <w:rPr>
                    <w:rFonts w:asciiTheme="minorHAnsi" w:hAnsiTheme="minorHAnsi"/>
                    <w:sz w:val="20"/>
                  </w:rPr>
                </w:rPrChange>
              </w:rPr>
              <w:t>V rámci povýšení verze softwaru dochází zároveň ke změně verze firmware na kompatibilní úroveň pro důležité komponenty – minimálně pro diskový řadič.</w:t>
            </w:r>
          </w:p>
          <w:p w14:paraId="6B369939" w14:textId="77777777" w:rsidR="00C51C66" w:rsidRPr="00C51C66" w:rsidRDefault="00C51C66" w:rsidP="00C51C66">
            <w:pPr>
              <w:numPr>
                <w:ilvl w:val="0"/>
                <w:numId w:val="23"/>
              </w:numPr>
              <w:autoSpaceDE w:val="0"/>
              <w:autoSpaceDN w:val="0"/>
              <w:adjustRightInd w:val="0"/>
              <w:spacing w:line="300" w:lineRule="auto"/>
              <w:contextualSpacing/>
              <w:rPr>
                <w:rFonts w:ascii="Arial" w:hAnsi="Arial"/>
                <w:sz w:val="20"/>
                <w:rPrChange w:id="209" w:author="Nikola Paříková" w:date="2024-05-21T12:48:00Z" w16du:dateUtc="2024-05-21T10:48:00Z">
                  <w:rPr>
                    <w:rFonts w:asciiTheme="minorHAnsi" w:hAnsiTheme="minorHAnsi"/>
                    <w:sz w:val="20"/>
                  </w:rPr>
                </w:rPrChange>
              </w:rPr>
              <w:pPrChange w:id="210" w:author="Nikola Paříková" w:date="2024-05-21T12:48:00Z" w16du:dateUtc="2024-05-21T10:48:00Z">
                <w:pPr>
                  <w:pStyle w:val="Odstavecseseznamem"/>
                  <w:numPr>
                    <w:numId w:val="23"/>
                  </w:numPr>
                  <w:autoSpaceDE w:val="0"/>
                  <w:autoSpaceDN w:val="0"/>
                  <w:adjustRightInd w:val="0"/>
                  <w:spacing w:line="300" w:lineRule="auto"/>
                  <w:ind w:hanging="360"/>
                </w:pPr>
              </w:pPrChange>
            </w:pPr>
            <w:r w:rsidRPr="00C51C66">
              <w:rPr>
                <w:rFonts w:ascii="Arial" w:hAnsi="Arial"/>
                <w:sz w:val="20"/>
                <w:rPrChange w:id="211" w:author="Nikola Paříková" w:date="2024-05-21T12:48:00Z" w16du:dateUtc="2024-05-21T10:48:00Z">
                  <w:rPr>
                    <w:rFonts w:asciiTheme="minorHAnsi" w:hAnsiTheme="minorHAnsi"/>
                    <w:sz w:val="20"/>
                  </w:rPr>
                </w:rPrChange>
              </w:rPr>
              <w:t>Požadovaná podpora na nabízené řešení je s reakcí 8x5 NBD po dobu 5 let.</w:t>
            </w:r>
          </w:p>
        </w:tc>
        <w:tc>
          <w:tcPr>
            <w:tcW w:w="2414" w:type="dxa"/>
            <w:tcBorders>
              <w:top w:val="single" w:sz="4" w:space="0" w:color="000000"/>
              <w:left w:val="single" w:sz="4" w:space="0" w:color="000000"/>
              <w:bottom w:val="single" w:sz="4" w:space="0" w:color="000000"/>
              <w:right w:val="single" w:sz="4" w:space="0" w:color="000000"/>
            </w:tcBorders>
            <w:tcPrChange w:id="212" w:author="Nikola Paříková" w:date="2024-05-21T12:48:00Z" w16du:dateUtc="2024-05-21T10:48:00Z">
              <w:tcPr>
                <w:tcW w:w="3898" w:type="dxa"/>
                <w:gridSpan w:val="2"/>
                <w:tcBorders>
                  <w:top w:val="single" w:sz="4" w:space="0" w:color="000000"/>
                  <w:left w:val="single" w:sz="4" w:space="0" w:color="000000"/>
                  <w:bottom w:val="single" w:sz="4" w:space="0" w:color="000000"/>
                  <w:right w:val="single" w:sz="4" w:space="0" w:color="000000"/>
                </w:tcBorders>
              </w:tcPr>
            </w:tcPrChange>
          </w:tcPr>
          <w:p w14:paraId="28A108C2" w14:textId="77777777" w:rsidR="00C51C66" w:rsidRPr="00C51C66" w:rsidRDefault="00C51C66" w:rsidP="00E65D16">
            <w:pPr>
              <w:autoSpaceDE w:val="0"/>
              <w:autoSpaceDN w:val="0"/>
              <w:adjustRightInd w:val="0"/>
              <w:spacing w:line="300" w:lineRule="auto"/>
              <w:ind w:left="720"/>
              <w:contextualSpacing/>
              <w:rPr>
                <w:rFonts w:ascii="Arial" w:hAnsi="Arial"/>
                <w:sz w:val="20"/>
                <w:rPrChange w:id="213" w:author="Nikola Paříková" w:date="2024-05-21T12:48:00Z" w16du:dateUtc="2024-05-21T10:48:00Z">
                  <w:rPr>
                    <w:rFonts w:asciiTheme="minorHAnsi" w:hAnsiTheme="minorHAnsi"/>
                    <w:sz w:val="20"/>
                  </w:rPr>
                </w:rPrChange>
              </w:rPr>
              <w:pPrChange w:id="214" w:author="Nikola Paříková" w:date="2024-05-21T12:48:00Z" w16du:dateUtc="2024-05-21T10:48:00Z">
                <w:pPr>
                  <w:pStyle w:val="Odstavecseseznamem"/>
                  <w:autoSpaceDE w:val="0"/>
                  <w:autoSpaceDN w:val="0"/>
                  <w:adjustRightInd w:val="0"/>
                  <w:spacing w:line="300" w:lineRule="auto"/>
                </w:pPr>
              </w:pPrChange>
            </w:pPr>
          </w:p>
        </w:tc>
      </w:tr>
      <w:tr w:rsidR="00C51C66" w:rsidRPr="007E6872" w14:paraId="43E7B97E" w14:textId="77777777" w:rsidTr="00E65D16">
        <w:tblPrEx>
          <w:tblW w:w="9639" w:type="dxa"/>
          <w:jc w:val="center"/>
          <w:tblLayout w:type="fixed"/>
          <w:tblCellMar>
            <w:top w:w="55" w:type="dxa"/>
            <w:left w:w="55" w:type="dxa"/>
            <w:bottom w:w="55" w:type="dxa"/>
            <w:right w:w="55" w:type="dxa"/>
          </w:tblCellMar>
          <w:tblLook w:val="0000" w:firstRow="0" w:lastRow="0" w:firstColumn="0" w:lastColumn="0" w:noHBand="0" w:noVBand="0"/>
          <w:tblPrExChange w:id="215" w:author="Nikola Paříková" w:date="2024-05-21T12:48:00Z" w16du:dateUtc="2024-05-21T10:48:00Z">
            <w:tblPrEx>
              <w:tblW w:w="9639" w:type="dxa"/>
              <w:jc w:val="center"/>
              <w:tblLayout w:type="fixed"/>
              <w:tblCellMar>
                <w:top w:w="55" w:type="dxa"/>
                <w:left w:w="55" w:type="dxa"/>
                <w:bottom w:w="55" w:type="dxa"/>
                <w:right w:w="55" w:type="dxa"/>
              </w:tblCellMar>
              <w:tblLook w:val="0000" w:firstRow="0" w:lastRow="0" w:firstColumn="0" w:lastColumn="0" w:noHBand="0" w:noVBand="0"/>
            </w:tblPrEx>
          </w:tblPrExChange>
        </w:tblPrEx>
        <w:trPr>
          <w:jc w:val="center"/>
          <w:trPrChange w:id="216" w:author="Nikola Paříková" w:date="2024-05-21T12:48:00Z" w16du:dateUtc="2024-05-21T10:48:00Z">
            <w:trPr>
              <w:jc w:val="center"/>
            </w:trPr>
          </w:trPrChange>
        </w:trPr>
        <w:tc>
          <w:tcPr>
            <w:tcW w:w="1843" w:type="dxa"/>
            <w:tcBorders>
              <w:top w:val="single" w:sz="4" w:space="0" w:color="000000"/>
              <w:left w:val="single" w:sz="4" w:space="0" w:color="000000"/>
              <w:bottom w:val="single" w:sz="4" w:space="0" w:color="000000"/>
            </w:tcBorders>
            <w:tcPrChange w:id="217" w:author="Nikola Paříková" w:date="2024-05-21T12:48:00Z" w16du:dateUtc="2024-05-21T10:48:00Z">
              <w:tcPr>
                <w:tcW w:w="1843" w:type="dxa"/>
                <w:tcBorders>
                  <w:top w:val="single" w:sz="4" w:space="0" w:color="000000"/>
                  <w:left w:val="single" w:sz="4" w:space="0" w:color="000000"/>
                  <w:bottom w:val="single" w:sz="4" w:space="0" w:color="000000"/>
                </w:tcBorders>
              </w:tcPr>
            </w:tcPrChange>
          </w:tcPr>
          <w:p w14:paraId="71BECF99" w14:textId="77777777" w:rsidR="00C51C66" w:rsidRPr="00C51C66" w:rsidRDefault="00C51C66" w:rsidP="00E65D16">
            <w:pPr>
              <w:suppressLineNumbers/>
              <w:spacing w:line="300" w:lineRule="auto"/>
              <w:rPr>
                <w:rFonts w:ascii="Arial" w:hAnsi="Arial"/>
                <w:sz w:val="20"/>
                <w:rPrChange w:id="218" w:author="Nikola Paříková" w:date="2024-05-21T12:48:00Z" w16du:dateUtc="2024-05-21T10:48:00Z">
                  <w:rPr>
                    <w:rFonts w:asciiTheme="minorHAnsi" w:hAnsiTheme="minorHAnsi"/>
                    <w:sz w:val="20"/>
                  </w:rPr>
                </w:rPrChange>
              </w:rPr>
              <w:pPrChange w:id="219" w:author="Nikola Paříková" w:date="2024-05-21T12:48:00Z" w16du:dateUtc="2024-05-21T10:48:00Z">
                <w:pPr>
                  <w:pStyle w:val="Obsahtabulky"/>
                  <w:spacing w:line="300" w:lineRule="auto"/>
                </w:pPr>
              </w:pPrChange>
            </w:pPr>
            <w:r w:rsidRPr="00C51C66">
              <w:rPr>
                <w:rFonts w:ascii="Arial" w:hAnsi="Arial"/>
                <w:sz w:val="20"/>
                <w:rPrChange w:id="220" w:author="Nikola Paříková" w:date="2024-05-21T12:48:00Z" w16du:dateUtc="2024-05-21T10:48:00Z">
                  <w:rPr>
                    <w:rFonts w:asciiTheme="minorHAnsi" w:hAnsiTheme="minorHAnsi"/>
                    <w:sz w:val="20"/>
                  </w:rPr>
                </w:rPrChange>
              </w:rPr>
              <w:t>Certifikace dodavatele, původ zboží</w:t>
            </w:r>
          </w:p>
        </w:tc>
        <w:tc>
          <w:tcPr>
            <w:tcW w:w="5382" w:type="dxa"/>
            <w:tcBorders>
              <w:top w:val="single" w:sz="4" w:space="0" w:color="000000"/>
              <w:left w:val="single" w:sz="4" w:space="0" w:color="000000"/>
              <w:bottom w:val="single" w:sz="4" w:space="0" w:color="000000"/>
              <w:right w:val="single" w:sz="4" w:space="0" w:color="000000"/>
            </w:tcBorders>
            <w:tcPrChange w:id="221" w:author="Nikola Paříková" w:date="2024-05-21T12:48:00Z" w16du:dateUtc="2024-05-21T10:48:00Z">
              <w:tcPr>
                <w:tcW w:w="3898" w:type="dxa"/>
                <w:tcBorders>
                  <w:top w:val="single" w:sz="4" w:space="0" w:color="000000"/>
                  <w:left w:val="single" w:sz="4" w:space="0" w:color="000000"/>
                  <w:bottom w:val="single" w:sz="4" w:space="0" w:color="000000"/>
                  <w:right w:val="single" w:sz="4" w:space="0" w:color="000000"/>
                </w:tcBorders>
              </w:tcPr>
            </w:tcPrChange>
          </w:tcPr>
          <w:p w14:paraId="402F147F" w14:textId="77777777" w:rsidR="00C51C66" w:rsidRPr="00C51C66" w:rsidRDefault="00C51C66" w:rsidP="00C51C66">
            <w:pPr>
              <w:numPr>
                <w:ilvl w:val="0"/>
                <w:numId w:val="23"/>
              </w:numPr>
              <w:tabs>
                <w:tab w:val="center" w:pos="4536"/>
                <w:tab w:val="right" w:pos="9072"/>
              </w:tabs>
              <w:autoSpaceDE w:val="0"/>
              <w:autoSpaceDN w:val="0"/>
              <w:adjustRightInd w:val="0"/>
              <w:spacing w:line="300" w:lineRule="auto"/>
              <w:rPr>
                <w:rFonts w:ascii="Arial" w:hAnsi="Arial"/>
                <w:sz w:val="20"/>
                <w:rPrChange w:id="222" w:author="Nikola Paříková" w:date="2024-05-21T12:48:00Z" w16du:dateUtc="2024-05-21T10:48:00Z">
                  <w:rPr>
                    <w:rFonts w:asciiTheme="minorHAnsi" w:hAnsiTheme="minorHAnsi"/>
                    <w:sz w:val="20"/>
                  </w:rPr>
                </w:rPrChange>
              </w:rPr>
              <w:pPrChange w:id="223" w:author="Nikola Paříková" w:date="2024-05-21T12:48:00Z" w16du:dateUtc="2024-05-21T10:48:00Z">
                <w:pPr>
                  <w:pStyle w:val="Zpat"/>
                  <w:widowControl w:val="0"/>
                  <w:numPr>
                    <w:numId w:val="23"/>
                  </w:numPr>
                  <w:suppressAutoHyphens/>
                  <w:autoSpaceDE w:val="0"/>
                  <w:autoSpaceDN w:val="0"/>
                  <w:adjustRightInd w:val="0"/>
                  <w:spacing w:line="300" w:lineRule="auto"/>
                  <w:ind w:left="720" w:hanging="360"/>
                  <w:jc w:val="both"/>
                </w:pPr>
              </w:pPrChange>
            </w:pPr>
            <w:r w:rsidRPr="00C51C66">
              <w:rPr>
                <w:rFonts w:ascii="Arial" w:hAnsi="Arial"/>
                <w:sz w:val="20"/>
                <w:rPrChange w:id="224" w:author="Nikola Paříková" w:date="2024-05-21T12:48:00Z" w16du:dateUtc="2024-05-21T10:48:00Z">
                  <w:rPr>
                    <w:rFonts w:asciiTheme="minorHAnsi" w:hAnsiTheme="minorHAnsi"/>
                    <w:sz w:val="20"/>
                  </w:rPr>
                </w:rPrChange>
              </w:rPr>
              <w:t xml:space="preserve">Jsou splněny „Požadavky na certifikaci dodavatele HW a původ zboží“ </w:t>
            </w:r>
          </w:p>
        </w:tc>
        <w:tc>
          <w:tcPr>
            <w:tcW w:w="2414" w:type="dxa"/>
            <w:tcBorders>
              <w:top w:val="single" w:sz="4" w:space="0" w:color="000000"/>
              <w:left w:val="single" w:sz="4" w:space="0" w:color="000000"/>
              <w:bottom w:val="single" w:sz="4" w:space="0" w:color="000000"/>
              <w:right w:val="single" w:sz="4" w:space="0" w:color="000000"/>
            </w:tcBorders>
            <w:tcPrChange w:id="225" w:author="Nikola Paříková" w:date="2024-05-21T12:48:00Z" w16du:dateUtc="2024-05-21T10:48:00Z">
              <w:tcPr>
                <w:tcW w:w="3898" w:type="dxa"/>
                <w:gridSpan w:val="2"/>
                <w:tcBorders>
                  <w:top w:val="single" w:sz="4" w:space="0" w:color="000000"/>
                  <w:left w:val="single" w:sz="4" w:space="0" w:color="000000"/>
                  <w:bottom w:val="single" w:sz="4" w:space="0" w:color="000000"/>
                  <w:right w:val="single" w:sz="4" w:space="0" w:color="000000"/>
                </w:tcBorders>
              </w:tcPr>
            </w:tcPrChange>
          </w:tcPr>
          <w:p w14:paraId="693225F9" w14:textId="77777777" w:rsidR="00C51C66" w:rsidRPr="00C51C66" w:rsidRDefault="00C51C66" w:rsidP="00E65D16">
            <w:pPr>
              <w:tabs>
                <w:tab w:val="center" w:pos="4536"/>
                <w:tab w:val="right" w:pos="9072"/>
              </w:tabs>
              <w:autoSpaceDE w:val="0"/>
              <w:autoSpaceDN w:val="0"/>
              <w:adjustRightInd w:val="0"/>
              <w:spacing w:line="300" w:lineRule="auto"/>
              <w:ind w:left="720"/>
              <w:rPr>
                <w:rFonts w:ascii="Arial" w:hAnsi="Arial"/>
                <w:sz w:val="20"/>
                <w:rPrChange w:id="226" w:author="Nikola Paříková" w:date="2024-05-21T12:48:00Z" w16du:dateUtc="2024-05-21T10:48:00Z">
                  <w:rPr>
                    <w:rFonts w:asciiTheme="minorHAnsi" w:hAnsiTheme="minorHAnsi"/>
                    <w:sz w:val="20"/>
                  </w:rPr>
                </w:rPrChange>
              </w:rPr>
              <w:pPrChange w:id="227" w:author="Nikola Paříková" w:date="2024-05-21T12:48:00Z" w16du:dateUtc="2024-05-21T10:48:00Z">
                <w:pPr>
                  <w:pStyle w:val="Zpat"/>
                  <w:widowControl w:val="0"/>
                  <w:suppressAutoHyphens/>
                  <w:autoSpaceDE w:val="0"/>
                  <w:autoSpaceDN w:val="0"/>
                  <w:adjustRightInd w:val="0"/>
                  <w:spacing w:line="300" w:lineRule="auto"/>
                  <w:ind w:left="720"/>
                  <w:jc w:val="both"/>
                </w:pPr>
              </w:pPrChange>
            </w:pPr>
          </w:p>
        </w:tc>
      </w:tr>
    </w:tbl>
    <w:p w14:paraId="4672A66D" w14:textId="77777777" w:rsidR="00EE6E54" w:rsidRPr="0070784A" w:rsidRDefault="00EE6E54" w:rsidP="00B8382F">
      <w:pPr>
        <w:spacing w:line="280" w:lineRule="atLeast"/>
        <w:jc w:val="both"/>
        <w:rPr>
          <w:rFonts w:asciiTheme="minorHAnsi" w:hAnsiTheme="minorHAnsi" w:cstheme="minorHAnsi"/>
          <w:b/>
          <w:sz w:val="20"/>
          <w:szCs w:val="20"/>
        </w:rPr>
      </w:pPr>
    </w:p>
    <w:sectPr w:rsidR="00EE6E54" w:rsidRPr="0070784A" w:rsidSect="0038582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49C17" w14:textId="77777777" w:rsidR="002A1FC6" w:rsidRDefault="002A1FC6" w:rsidP="00BC686A">
      <w:r>
        <w:separator/>
      </w:r>
    </w:p>
  </w:endnote>
  <w:endnote w:type="continuationSeparator" w:id="0">
    <w:p w14:paraId="0EA53E68" w14:textId="77777777" w:rsidR="002A1FC6" w:rsidRDefault="002A1FC6" w:rsidP="00BC686A">
      <w:r>
        <w:continuationSeparator/>
      </w:r>
    </w:p>
  </w:endnote>
  <w:endnote w:type="continuationNotice" w:id="1">
    <w:p w14:paraId="17D5E5FD" w14:textId="77777777" w:rsidR="002A1FC6" w:rsidRDefault="002A1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08546" w14:textId="46CE75BF" w:rsidR="00F03A3C" w:rsidRPr="00ED2005" w:rsidRDefault="00F03A3C" w:rsidP="00ED2005">
    <w:pPr>
      <w:pStyle w:val="Zhlav1"/>
      <w:tabs>
        <w:tab w:val="clear" w:pos="9072"/>
        <w:tab w:val="left" w:pos="4110"/>
        <w:tab w:val="left" w:pos="4215"/>
        <w:tab w:val="right" w:pos="9046"/>
      </w:tabs>
      <w:ind w:firstLine="21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C7EAC" w14:textId="77777777" w:rsidR="002A1FC6" w:rsidRDefault="002A1FC6" w:rsidP="00BC686A">
      <w:r>
        <w:separator/>
      </w:r>
    </w:p>
  </w:footnote>
  <w:footnote w:type="continuationSeparator" w:id="0">
    <w:p w14:paraId="5D6B88C8" w14:textId="77777777" w:rsidR="002A1FC6" w:rsidRDefault="002A1FC6" w:rsidP="00BC686A">
      <w:r>
        <w:continuationSeparator/>
      </w:r>
    </w:p>
  </w:footnote>
  <w:footnote w:type="continuationNotice" w:id="1">
    <w:p w14:paraId="1F1D1C88" w14:textId="77777777" w:rsidR="002A1FC6" w:rsidRDefault="002A1FC6"/>
  </w:footnote>
  <w:footnote w:id="2">
    <w:p w14:paraId="6B15137D" w14:textId="77777777" w:rsidR="00F03A3C" w:rsidRPr="007D76A1" w:rsidRDefault="00F03A3C">
      <w:pPr>
        <w:pStyle w:val="Textpoznpodarou"/>
        <w:rPr>
          <w:rFonts w:asciiTheme="minorHAnsi" w:hAnsiTheme="minorHAnsi" w:cstheme="minorHAnsi"/>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3">
    <w:p w14:paraId="22998312" w14:textId="77777777" w:rsidR="00F03A3C" w:rsidRPr="00623252" w:rsidRDefault="00F03A3C" w:rsidP="00623252">
      <w:pPr>
        <w:pStyle w:val="Textpoznpodarou"/>
        <w:rPr>
          <w:rFonts w:ascii="Arial" w:hAnsi="Arial" w:cs="Arial"/>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4">
    <w:p w14:paraId="2BC3F02A" w14:textId="77777777" w:rsidR="00C51C66" w:rsidRPr="002A03F4" w:rsidRDefault="00C51C66" w:rsidP="00C51C66">
      <w:pPr>
        <w:pStyle w:val="Textpoznpodarou"/>
        <w:jc w:val="both"/>
        <w:rPr>
          <w:rFonts w:ascii="Calibri" w:hAnsi="Calibri"/>
          <w:rPrChange w:id="19" w:author="Nikola Paříková" w:date="2024-05-21T12:48:00Z" w16du:dateUtc="2024-05-21T10:48:00Z">
            <w:rPr>
              <w:rFonts w:asciiTheme="minorHAnsi" w:hAnsiTheme="minorHAnsi"/>
            </w:rPr>
          </w:rPrChange>
        </w:rPr>
      </w:pPr>
      <w:r w:rsidRPr="002A03F4">
        <w:rPr>
          <w:rStyle w:val="Znakapoznpodarou"/>
          <w:rFonts w:ascii="Calibri" w:hAnsi="Calibri"/>
          <w:rPrChange w:id="20" w:author="Nikola Paříková" w:date="2024-05-21T12:48:00Z" w16du:dateUtc="2024-05-21T10:48:00Z">
            <w:rPr>
              <w:rStyle w:val="Znakapoznpodarou"/>
              <w:rFonts w:asciiTheme="minorHAnsi" w:hAnsiTheme="minorHAnsi"/>
            </w:rPr>
          </w:rPrChange>
        </w:rPr>
        <w:footnoteRef/>
      </w:r>
      <w:r w:rsidRPr="002A03F4">
        <w:rPr>
          <w:rFonts w:ascii="Calibri" w:hAnsi="Calibri"/>
          <w:rPrChange w:id="21" w:author="Nikola Paříková" w:date="2024-05-21T12:48:00Z" w16du:dateUtc="2024-05-21T10:48:00Z">
            <w:rPr>
              <w:rFonts w:asciiTheme="minorHAnsi" w:hAnsiTheme="minorHAnsi"/>
            </w:rPr>
          </w:rPrChange>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5D0DE" w14:textId="77777777" w:rsidR="00F03A3C" w:rsidRDefault="00F03A3C" w:rsidP="00EC20A2">
    <w:pPr>
      <w:pStyle w:val="Zpat"/>
    </w:pPr>
    <w:bookmarkStart w:id="228" w:name="_Hlk133498965"/>
    <w:bookmarkStart w:id="229" w:name="_Hlk133498966"/>
    <w:r>
      <w:rPr>
        <w:noProof/>
      </w:rPr>
      <w:drawing>
        <wp:inline distT="0" distB="0" distL="0" distR="0" wp14:anchorId="02AA88BA" wp14:editId="634C0443">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bookmarkEnd w:id="228"/>
    <w:bookmarkEnd w:id="229"/>
  </w:p>
  <w:p w14:paraId="4AD50000" w14:textId="77777777" w:rsidR="00EE6E54" w:rsidRPr="00EE6E54" w:rsidRDefault="00EE6E54" w:rsidP="00EC20A2">
    <w:pPr>
      <w:pStyle w:val="Zpa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3.8pt;height:27.3pt" o:bullet="t">
        <v:imagedata r:id="rId1" o:title="kostky"/>
      </v:shape>
    </w:pict>
  </w:numPicBullet>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OpenSymbol"/>
        <w:shd w:val="clear" w:color="auto" w:fill="FFFF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hd w:val="clear" w:color="auto" w:fill="FFFF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hd w:val="clear" w:color="auto" w:fill="FFFF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82700A"/>
    <w:multiLevelType w:val="hybridMultilevel"/>
    <w:tmpl w:val="5270F766"/>
    <w:lvl w:ilvl="0" w:tplc="9FE0F6C2">
      <w:start w:val="1"/>
      <w:numFmt w:val="decimal"/>
      <w:lvlText w:val="4.%1."/>
      <w:lvlJc w:val="left"/>
      <w:pPr>
        <w:tabs>
          <w:tab w:val="num" w:pos="720"/>
        </w:tabs>
        <w:ind w:left="720" w:hanging="360"/>
      </w:pPr>
      <w:rPr>
        <w:rFonts w:ascii="Calibri" w:hAnsi="Calibri" w:cs="Calibri" w:hint="default"/>
        <w:b w:val="0"/>
        <w:i w:val="0"/>
        <w:color w:val="auto"/>
        <w:sz w:val="20"/>
        <w:szCs w:val="20"/>
      </w:rPr>
    </w:lvl>
    <w:lvl w:ilvl="1" w:tplc="7A50B7D4" w:tentative="1">
      <w:start w:val="1"/>
      <w:numFmt w:val="lowerLetter"/>
      <w:lvlText w:val="%2."/>
      <w:lvlJc w:val="left"/>
      <w:pPr>
        <w:tabs>
          <w:tab w:val="num" w:pos="1440"/>
        </w:tabs>
        <w:ind w:left="1440" w:hanging="360"/>
      </w:pPr>
      <w:rPr>
        <w:rFonts w:cs="Times New Roman"/>
      </w:rPr>
    </w:lvl>
    <w:lvl w:ilvl="2" w:tplc="B57E2440" w:tentative="1">
      <w:start w:val="1"/>
      <w:numFmt w:val="lowerRoman"/>
      <w:lvlText w:val="%3."/>
      <w:lvlJc w:val="right"/>
      <w:pPr>
        <w:tabs>
          <w:tab w:val="num" w:pos="2160"/>
        </w:tabs>
        <w:ind w:left="2160" w:hanging="180"/>
      </w:pPr>
      <w:rPr>
        <w:rFonts w:cs="Times New Roman"/>
      </w:rPr>
    </w:lvl>
    <w:lvl w:ilvl="3" w:tplc="12B2A462" w:tentative="1">
      <w:start w:val="1"/>
      <w:numFmt w:val="decimal"/>
      <w:lvlText w:val="%4."/>
      <w:lvlJc w:val="left"/>
      <w:pPr>
        <w:tabs>
          <w:tab w:val="num" w:pos="2880"/>
        </w:tabs>
        <w:ind w:left="2880" w:hanging="360"/>
      </w:pPr>
      <w:rPr>
        <w:rFonts w:cs="Times New Roman"/>
      </w:rPr>
    </w:lvl>
    <w:lvl w:ilvl="4" w:tplc="B156CFE0" w:tentative="1">
      <w:start w:val="1"/>
      <w:numFmt w:val="lowerLetter"/>
      <w:lvlText w:val="%5."/>
      <w:lvlJc w:val="left"/>
      <w:pPr>
        <w:tabs>
          <w:tab w:val="num" w:pos="3600"/>
        </w:tabs>
        <w:ind w:left="3600" w:hanging="360"/>
      </w:pPr>
      <w:rPr>
        <w:rFonts w:cs="Times New Roman"/>
      </w:rPr>
    </w:lvl>
    <w:lvl w:ilvl="5" w:tplc="418852C8" w:tentative="1">
      <w:start w:val="1"/>
      <w:numFmt w:val="lowerRoman"/>
      <w:lvlText w:val="%6."/>
      <w:lvlJc w:val="right"/>
      <w:pPr>
        <w:tabs>
          <w:tab w:val="num" w:pos="4320"/>
        </w:tabs>
        <w:ind w:left="4320" w:hanging="180"/>
      </w:pPr>
      <w:rPr>
        <w:rFonts w:cs="Times New Roman"/>
      </w:rPr>
    </w:lvl>
    <w:lvl w:ilvl="6" w:tplc="58FC455E" w:tentative="1">
      <w:start w:val="1"/>
      <w:numFmt w:val="decimal"/>
      <w:lvlText w:val="%7."/>
      <w:lvlJc w:val="left"/>
      <w:pPr>
        <w:tabs>
          <w:tab w:val="num" w:pos="5040"/>
        </w:tabs>
        <w:ind w:left="5040" w:hanging="360"/>
      </w:pPr>
      <w:rPr>
        <w:rFonts w:cs="Times New Roman"/>
      </w:rPr>
    </w:lvl>
    <w:lvl w:ilvl="7" w:tplc="8EBEAD5A" w:tentative="1">
      <w:start w:val="1"/>
      <w:numFmt w:val="lowerLetter"/>
      <w:lvlText w:val="%8."/>
      <w:lvlJc w:val="left"/>
      <w:pPr>
        <w:tabs>
          <w:tab w:val="num" w:pos="5760"/>
        </w:tabs>
        <w:ind w:left="5760" w:hanging="360"/>
      </w:pPr>
      <w:rPr>
        <w:rFonts w:cs="Times New Roman"/>
      </w:rPr>
    </w:lvl>
    <w:lvl w:ilvl="8" w:tplc="CC12544E"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847E5018"/>
    <w:lvl w:ilvl="0" w:tplc="0BD2C242">
      <w:start w:val="1"/>
      <w:numFmt w:val="decimal"/>
      <w:lvlText w:val="7.%1."/>
      <w:lvlJc w:val="left"/>
      <w:pPr>
        <w:tabs>
          <w:tab w:val="num" w:pos="720"/>
        </w:tabs>
        <w:ind w:left="720" w:hanging="360"/>
      </w:pPr>
      <w:rPr>
        <w:rFonts w:ascii="Calibri" w:hAnsi="Calibri" w:cs="Calibr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C219D"/>
    <w:multiLevelType w:val="hybridMultilevel"/>
    <w:tmpl w:val="040A3A40"/>
    <w:lvl w:ilvl="0" w:tplc="1B90E672">
      <w:start w:val="1"/>
      <w:numFmt w:val="decimal"/>
      <w:lvlText w:val="3.%1."/>
      <w:lvlJc w:val="left"/>
      <w:pPr>
        <w:tabs>
          <w:tab w:val="num" w:pos="720"/>
        </w:tabs>
        <w:ind w:left="720" w:hanging="360"/>
      </w:pPr>
      <w:rPr>
        <w:rFonts w:ascii="Calibri" w:hAnsi="Calibri" w:cs="Calibri" w:hint="default"/>
        <w:b w:val="0"/>
        <w:i w:val="0"/>
        <w:color w:val="auto"/>
        <w:sz w:val="20"/>
        <w:szCs w:val="20"/>
      </w:rPr>
    </w:lvl>
    <w:lvl w:ilvl="1" w:tplc="04050019">
      <w:start w:val="1"/>
      <w:numFmt w:val="bullet"/>
      <w:lvlText w:val=""/>
      <w:lvlJc w:val="left"/>
      <w:pPr>
        <w:tabs>
          <w:tab w:val="num" w:pos="1440"/>
        </w:tabs>
        <w:ind w:left="1440" w:hanging="360"/>
      </w:pPr>
      <w:rPr>
        <w:rFonts w:ascii="Symbol" w:hAnsi="Symbol" w:hint="default"/>
        <w:b w:val="0"/>
        <w:i w:val="0"/>
        <w:color w:val="auto"/>
        <w:sz w:val="18"/>
      </w:rPr>
    </w:lvl>
    <w:lvl w:ilvl="2" w:tplc="0405001B">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150A54"/>
    <w:multiLevelType w:val="hybridMultilevel"/>
    <w:tmpl w:val="AF14283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551992"/>
    <w:multiLevelType w:val="hybridMultilevel"/>
    <w:tmpl w:val="594E5CD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AB1DBF"/>
    <w:multiLevelType w:val="hybridMultilevel"/>
    <w:tmpl w:val="F6AE0812"/>
    <w:lvl w:ilvl="0" w:tplc="E5AEE89C">
      <w:start w:val="1"/>
      <w:numFmt w:val="decimal"/>
      <w:lvlText w:val="8.%1."/>
      <w:lvlJc w:val="left"/>
      <w:pPr>
        <w:tabs>
          <w:tab w:val="num" w:pos="720"/>
        </w:tabs>
        <w:ind w:left="720" w:hanging="360"/>
      </w:pPr>
      <w:rPr>
        <w:rFonts w:asciiTheme="minorHAnsi" w:hAnsiTheme="minorHAnsi" w:cstheme="minorHAnsi" w:hint="default"/>
        <w:b w:val="0"/>
        <w:i w:val="0"/>
        <w:color w:val="auto"/>
        <w:sz w:val="20"/>
        <w:szCs w:val="20"/>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8" w15:restartNumberingAfterBreak="0">
    <w:nsid w:val="22A5416A"/>
    <w:multiLevelType w:val="hybridMultilevel"/>
    <w:tmpl w:val="63DA26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F00725"/>
    <w:multiLevelType w:val="hybridMultilevel"/>
    <w:tmpl w:val="81647A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433D3"/>
    <w:multiLevelType w:val="hybridMultilevel"/>
    <w:tmpl w:val="BF108146"/>
    <w:lvl w:ilvl="0" w:tplc="020E2422">
      <w:start w:val="1"/>
      <w:numFmt w:val="decimal"/>
      <w:lvlText w:val="6.%1."/>
      <w:lvlJc w:val="left"/>
      <w:pPr>
        <w:tabs>
          <w:tab w:val="num" w:pos="720"/>
        </w:tabs>
        <w:ind w:left="720" w:hanging="360"/>
      </w:pPr>
      <w:rPr>
        <w:rFonts w:ascii="Calibri" w:hAnsi="Calibri" w:cs="Calibri" w:hint="default"/>
        <w:b w:val="0"/>
        <w:i w:val="0"/>
        <w:color w:val="auto"/>
        <w:sz w:val="20"/>
        <w:szCs w:val="20"/>
      </w:rPr>
    </w:lvl>
    <w:lvl w:ilvl="1" w:tplc="56520462">
      <w:start w:val="1"/>
      <w:numFmt w:val="lowerLetter"/>
      <w:lvlText w:val="%2."/>
      <w:lvlJc w:val="left"/>
      <w:pPr>
        <w:tabs>
          <w:tab w:val="num" w:pos="1440"/>
        </w:tabs>
        <w:ind w:left="1440" w:hanging="360"/>
      </w:pPr>
      <w:rPr>
        <w:rFonts w:cs="Times New Roman"/>
      </w:rPr>
    </w:lvl>
    <w:lvl w:ilvl="2" w:tplc="6EF4249E" w:tentative="1">
      <w:start w:val="1"/>
      <w:numFmt w:val="lowerRoman"/>
      <w:lvlText w:val="%3."/>
      <w:lvlJc w:val="right"/>
      <w:pPr>
        <w:tabs>
          <w:tab w:val="num" w:pos="2160"/>
        </w:tabs>
        <w:ind w:left="2160" w:hanging="180"/>
      </w:pPr>
      <w:rPr>
        <w:rFonts w:cs="Times New Roman"/>
      </w:rPr>
    </w:lvl>
    <w:lvl w:ilvl="3" w:tplc="2324797A" w:tentative="1">
      <w:start w:val="1"/>
      <w:numFmt w:val="decimal"/>
      <w:lvlText w:val="%4."/>
      <w:lvlJc w:val="left"/>
      <w:pPr>
        <w:tabs>
          <w:tab w:val="num" w:pos="2880"/>
        </w:tabs>
        <w:ind w:left="2880" w:hanging="360"/>
      </w:pPr>
      <w:rPr>
        <w:rFonts w:cs="Times New Roman"/>
      </w:rPr>
    </w:lvl>
    <w:lvl w:ilvl="4" w:tplc="A8A8C408" w:tentative="1">
      <w:start w:val="1"/>
      <w:numFmt w:val="lowerLetter"/>
      <w:lvlText w:val="%5."/>
      <w:lvlJc w:val="left"/>
      <w:pPr>
        <w:tabs>
          <w:tab w:val="num" w:pos="3600"/>
        </w:tabs>
        <w:ind w:left="3600" w:hanging="360"/>
      </w:pPr>
      <w:rPr>
        <w:rFonts w:cs="Times New Roman"/>
      </w:rPr>
    </w:lvl>
    <w:lvl w:ilvl="5" w:tplc="DAD49652" w:tentative="1">
      <w:start w:val="1"/>
      <w:numFmt w:val="lowerRoman"/>
      <w:lvlText w:val="%6."/>
      <w:lvlJc w:val="right"/>
      <w:pPr>
        <w:tabs>
          <w:tab w:val="num" w:pos="4320"/>
        </w:tabs>
        <w:ind w:left="4320" w:hanging="180"/>
      </w:pPr>
      <w:rPr>
        <w:rFonts w:cs="Times New Roman"/>
      </w:rPr>
    </w:lvl>
    <w:lvl w:ilvl="6" w:tplc="632C1814" w:tentative="1">
      <w:start w:val="1"/>
      <w:numFmt w:val="decimal"/>
      <w:lvlText w:val="%7."/>
      <w:lvlJc w:val="left"/>
      <w:pPr>
        <w:tabs>
          <w:tab w:val="num" w:pos="5040"/>
        </w:tabs>
        <w:ind w:left="5040" w:hanging="360"/>
      </w:pPr>
      <w:rPr>
        <w:rFonts w:cs="Times New Roman"/>
      </w:rPr>
    </w:lvl>
    <w:lvl w:ilvl="7" w:tplc="0F522A92" w:tentative="1">
      <w:start w:val="1"/>
      <w:numFmt w:val="lowerLetter"/>
      <w:lvlText w:val="%8."/>
      <w:lvlJc w:val="left"/>
      <w:pPr>
        <w:tabs>
          <w:tab w:val="num" w:pos="5760"/>
        </w:tabs>
        <w:ind w:left="5760" w:hanging="360"/>
      </w:pPr>
      <w:rPr>
        <w:rFonts w:cs="Times New Roman"/>
      </w:rPr>
    </w:lvl>
    <w:lvl w:ilvl="8" w:tplc="7A7C48CE" w:tentative="1">
      <w:start w:val="1"/>
      <w:numFmt w:val="lowerRoman"/>
      <w:lvlText w:val="%9."/>
      <w:lvlJc w:val="right"/>
      <w:pPr>
        <w:tabs>
          <w:tab w:val="num" w:pos="6480"/>
        </w:tabs>
        <w:ind w:left="6480" w:hanging="180"/>
      </w:pPr>
      <w:rPr>
        <w:rFonts w:cs="Times New Roman"/>
      </w:rPr>
    </w:lvl>
  </w:abstractNum>
  <w:abstractNum w:abstractNumId="11" w15:restartNumberingAfterBreak="0">
    <w:nsid w:val="26427AE2"/>
    <w:multiLevelType w:val="hybridMultilevel"/>
    <w:tmpl w:val="764CB7FE"/>
    <w:lvl w:ilvl="0" w:tplc="8CD6705A">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52318B"/>
    <w:multiLevelType w:val="hybridMultilevel"/>
    <w:tmpl w:val="9A620ED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9671C"/>
    <w:multiLevelType w:val="hybridMultilevel"/>
    <w:tmpl w:val="F0FED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0F1A6E"/>
    <w:multiLevelType w:val="hybridMultilevel"/>
    <w:tmpl w:val="F7A05100"/>
    <w:lvl w:ilvl="0" w:tplc="C08E96A4">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04050003">
      <w:start w:val="1"/>
      <w:numFmt w:val="bullet"/>
      <w:lvlText w:val="o"/>
      <w:lvlJc w:val="left"/>
      <w:pPr>
        <w:tabs>
          <w:tab w:val="num" w:pos="2856"/>
        </w:tabs>
        <w:ind w:left="2856" w:hanging="360"/>
      </w:pPr>
      <w:rPr>
        <w:rFonts w:ascii="Courier New" w:hAnsi="Courier New" w:cs="Arial"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Arial"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Arial"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6"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5428AF"/>
    <w:multiLevelType w:val="hybridMultilevel"/>
    <w:tmpl w:val="F82405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6B1DCE"/>
    <w:multiLevelType w:val="hybridMultilevel"/>
    <w:tmpl w:val="40AEBDBE"/>
    <w:lvl w:ilvl="0" w:tplc="B8D075C0">
      <w:start w:val="1"/>
      <w:numFmt w:val="decimal"/>
      <w:lvlText w:val="9.%1."/>
      <w:lvlJc w:val="left"/>
      <w:pPr>
        <w:tabs>
          <w:tab w:val="num" w:pos="720"/>
        </w:tabs>
        <w:ind w:left="720" w:hanging="360"/>
      </w:pPr>
      <w:rPr>
        <w:rFonts w:asciiTheme="minorHAnsi" w:hAnsiTheme="minorHAnsi" w:cstheme="minorHAns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285CA8A2"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4DD35FDD"/>
    <w:multiLevelType w:val="hybridMultilevel"/>
    <w:tmpl w:val="544A2D12"/>
    <w:lvl w:ilvl="0" w:tplc="78363874">
      <w:start w:val="1"/>
      <w:numFmt w:val="decimal"/>
      <w:lvlText w:val="5.%1."/>
      <w:lvlJc w:val="left"/>
      <w:pPr>
        <w:tabs>
          <w:tab w:val="num" w:pos="720"/>
        </w:tabs>
        <w:ind w:left="720" w:hanging="360"/>
      </w:pPr>
      <w:rPr>
        <w:rFonts w:asciiTheme="minorHAnsi" w:hAnsiTheme="minorHAnsi" w:cstheme="minorHAnsi" w:hint="default"/>
        <w:b w:val="0"/>
        <w:i w:val="0"/>
        <w:color w:val="auto"/>
        <w:sz w:val="20"/>
        <w:szCs w:val="20"/>
      </w:rPr>
    </w:lvl>
    <w:lvl w:ilvl="1" w:tplc="21D8DAFE" w:tentative="1">
      <w:start w:val="1"/>
      <w:numFmt w:val="lowerLetter"/>
      <w:lvlText w:val="%2."/>
      <w:lvlJc w:val="left"/>
      <w:pPr>
        <w:tabs>
          <w:tab w:val="num" w:pos="1440"/>
        </w:tabs>
        <w:ind w:left="1440" w:hanging="360"/>
      </w:pPr>
      <w:rPr>
        <w:rFonts w:cs="Times New Roman"/>
      </w:rPr>
    </w:lvl>
    <w:lvl w:ilvl="2" w:tplc="F6F81D04" w:tentative="1">
      <w:start w:val="1"/>
      <w:numFmt w:val="lowerRoman"/>
      <w:lvlText w:val="%3."/>
      <w:lvlJc w:val="right"/>
      <w:pPr>
        <w:tabs>
          <w:tab w:val="num" w:pos="2160"/>
        </w:tabs>
        <w:ind w:left="2160" w:hanging="180"/>
      </w:pPr>
      <w:rPr>
        <w:rFonts w:cs="Times New Roman"/>
      </w:rPr>
    </w:lvl>
    <w:lvl w:ilvl="3" w:tplc="A19458F2" w:tentative="1">
      <w:start w:val="1"/>
      <w:numFmt w:val="decimal"/>
      <w:lvlText w:val="%4."/>
      <w:lvlJc w:val="left"/>
      <w:pPr>
        <w:tabs>
          <w:tab w:val="num" w:pos="2880"/>
        </w:tabs>
        <w:ind w:left="2880" w:hanging="360"/>
      </w:pPr>
      <w:rPr>
        <w:rFonts w:cs="Times New Roman"/>
      </w:rPr>
    </w:lvl>
    <w:lvl w:ilvl="4" w:tplc="9AEE33F2" w:tentative="1">
      <w:start w:val="1"/>
      <w:numFmt w:val="lowerLetter"/>
      <w:lvlText w:val="%5."/>
      <w:lvlJc w:val="left"/>
      <w:pPr>
        <w:tabs>
          <w:tab w:val="num" w:pos="3600"/>
        </w:tabs>
        <w:ind w:left="3600" w:hanging="360"/>
      </w:pPr>
      <w:rPr>
        <w:rFonts w:cs="Times New Roman"/>
      </w:rPr>
    </w:lvl>
    <w:lvl w:ilvl="5" w:tplc="31B43E8A" w:tentative="1">
      <w:start w:val="1"/>
      <w:numFmt w:val="lowerRoman"/>
      <w:lvlText w:val="%6."/>
      <w:lvlJc w:val="right"/>
      <w:pPr>
        <w:tabs>
          <w:tab w:val="num" w:pos="4320"/>
        </w:tabs>
        <w:ind w:left="4320" w:hanging="180"/>
      </w:pPr>
      <w:rPr>
        <w:rFonts w:cs="Times New Roman"/>
      </w:rPr>
    </w:lvl>
    <w:lvl w:ilvl="6" w:tplc="A1CA65B2" w:tentative="1">
      <w:start w:val="1"/>
      <w:numFmt w:val="decimal"/>
      <w:lvlText w:val="%7."/>
      <w:lvlJc w:val="left"/>
      <w:pPr>
        <w:tabs>
          <w:tab w:val="num" w:pos="5040"/>
        </w:tabs>
        <w:ind w:left="5040" w:hanging="360"/>
      </w:pPr>
      <w:rPr>
        <w:rFonts w:cs="Times New Roman"/>
      </w:rPr>
    </w:lvl>
    <w:lvl w:ilvl="7" w:tplc="FB942988" w:tentative="1">
      <w:start w:val="1"/>
      <w:numFmt w:val="lowerLetter"/>
      <w:lvlText w:val="%8."/>
      <w:lvlJc w:val="left"/>
      <w:pPr>
        <w:tabs>
          <w:tab w:val="num" w:pos="5760"/>
        </w:tabs>
        <w:ind w:left="5760" w:hanging="360"/>
      </w:pPr>
      <w:rPr>
        <w:rFonts w:cs="Times New Roman"/>
      </w:rPr>
    </w:lvl>
    <w:lvl w:ilvl="8" w:tplc="B20A968C"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3749F1"/>
    <w:multiLevelType w:val="hybridMultilevel"/>
    <w:tmpl w:val="CFE049B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341C90"/>
    <w:multiLevelType w:val="hybridMultilevel"/>
    <w:tmpl w:val="0AB65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9F791D"/>
    <w:multiLevelType w:val="multilevel"/>
    <w:tmpl w:val="96445102"/>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ind w:left="1080" w:hanging="360"/>
      </w:pPr>
      <w:rPr>
        <w:rFonts w:ascii="Wingdings" w:hAnsi="Wingding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5986430B"/>
    <w:multiLevelType w:val="hybridMultilevel"/>
    <w:tmpl w:val="B4084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7" w15:restartNumberingAfterBreak="0">
    <w:nsid w:val="5CAF6060"/>
    <w:multiLevelType w:val="hybridMultilevel"/>
    <w:tmpl w:val="105008C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123F1C"/>
    <w:multiLevelType w:val="hybridMultilevel"/>
    <w:tmpl w:val="ADE6C97A"/>
    <w:styleLink w:val="Importovanstyl6"/>
    <w:lvl w:ilvl="0" w:tplc="CD9C5C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EA3DA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CE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BEDB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832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ACD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1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E044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0C546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1EF4BC5"/>
    <w:multiLevelType w:val="hybridMultilevel"/>
    <w:tmpl w:val="A0C2D5E6"/>
    <w:lvl w:ilvl="0" w:tplc="7688E2B8">
      <w:start w:val="1"/>
      <w:numFmt w:val="decimal"/>
      <w:lvlText w:val="10.%1."/>
      <w:lvlJc w:val="left"/>
      <w:pPr>
        <w:tabs>
          <w:tab w:val="num" w:pos="720"/>
        </w:tabs>
        <w:ind w:left="720" w:hanging="360"/>
      </w:pPr>
      <w:rPr>
        <w:rFonts w:ascii="Calibri" w:hAnsi="Calibri" w:cs="Calibri" w:hint="default"/>
        <w:b w:val="0"/>
        <w:i w:val="0"/>
        <w:color w:val="auto"/>
        <w:sz w:val="20"/>
        <w:szCs w:val="20"/>
      </w:rPr>
    </w:lvl>
    <w:lvl w:ilvl="1" w:tplc="C0F03088" w:tentative="1">
      <w:start w:val="1"/>
      <w:numFmt w:val="lowerLetter"/>
      <w:lvlText w:val="%2."/>
      <w:lvlJc w:val="left"/>
      <w:pPr>
        <w:tabs>
          <w:tab w:val="num" w:pos="1440"/>
        </w:tabs>
        <w:ind w:left="1440" w:hanging="360"/>
      </w:pPr>
      <w:rPr>
        <w:rFonts w:cs="Times New Roman"/>
      </w:rPr>
    </w:lvl>
    <w:lvl w:ilvl="2" w:tplc="18F60B08" w:tentative="1">
      <w:start w:val="1"/>
      <w:numFmt w:val="lowerRoman"/>
      <w:lvlText w:val="%3."/>
      <w:lvlJc w:val="right"/>
      <w:pPr>
        <w:tabs>
          <w:tab w:val="num" w:pos="2160"/>
        </w:tabs>
        <w:ind w:left="2160" w:hanging="180"/>
      </w:pPr>
      <w:rPr>
        <w:rFonts w:cs="Times New Roman"/>
      </w:rPr>
    </w:lvl>
    <w:lvl w:ilvl="3" w:tplc="76284068" w:tentative="1">
      <w:start w:val="1"/>
      <w:numFmt w:val="decimal"/>
      <w:lvlText w:val="%4."/>
      <w:lvlJc w:val="left"/>
      <w:pPr>
        <w:tabs>
          <w:tab w:val="num" w:pos="2880"/>
        </w:tabs>
        <w:ind w:left="2880" w:hanging="360"/>
      </w:pPr>
      <w:rPr>
        <w:rFonts w:cs="Times New Roman"/>
      </w:rPr>
    </w:lvl>
    <w:lvl w:ilvl="4" w:tplc="2CEA90D6" w:tentative="1">
      <w:start w:val="1"/>
      <w:numFmt w:val="lowerLetter"/>
      <w:lvlText w:val="%5."/>
      <w:lvlJc w:val="left"/>
      <w:pPr>
        <w:tabs>
          <w:tab w:val="num" w:pos="3600"/>
        </w:tabs>
        <w:ind w:left="3600" w:hanging="360"/>
      </w:pPr>
      <w:rPr>
        <w:rFonts w:cs="Times New Roman"/>
      </w:rPr>
    </w:lvl>
    <w:lvl w:ilvl="5" w:tplc="CFEE5A6C" w:tentative="1">
      <w:start w:val="1"/>
      <w:numFmt w:val="lowerRoman"/>
      <w:lvlText w:val="%6."/>
      <w:lvlJc w:val="right"/>
      <w:pPr>
        <w:tabs>
          <w:tab w:val="num" w:pos="4320"/>
        </w:tabs>
        <w:ind w:left="4320" w:hanging="180"/>
      </w:pPr>
      <w:rPr>
        <w:rFonts w:cs="Times New Roman"/>
      </w:rPr>
    </w:lvl>
    <w:lvl w:ilvl="6" w:tplc="75303344" w:tentative="1">
      <w:start w:val="1"/>
      <w:numFmt w:val="decimal"/>
      <w:lvlText w:val="%7."/>
      <w:lvlJc w:val="left"/>
      <w:pPr>
        <w:tabs>
          <w:tab w:val="num" w:pos="5040"/>
        </w:tabs>
        <w:ind w:left="5040" w:hanging="360"/>
      </w:pPr>
      <w:rPr>
        <w:rFonts w:cs="Times New Roman"/>
      </w:rPr>
    </w:lvl>
    <w:lvl w:ilvl="7" w:tplc="0E6A66EC" w:tentative="1">
      <w:start w:val="1"/>
      <w:numFmt w:val="lowerLetter"/>
      <w:lvlText w:val="%8."/>
      <w:lvlJc w:val="left"/>
      <w:pPr>
        <w:tabs>
          <w:tab w:val="num" w:pos="5760"/>
        </w:tabs>
        <w:ind w:left="5760" w:hanging="360"/>
      </w:pPr>
      <w:rPr>
        <w:rFonts w:cs="Times New Roman"/>
      </w:rPr>
    </w:lvl>
    <w:lvl w:ilvl="8" w:tplc="D4F8C330" w:tentative="1">
      <w:start w:val="1"/>
      <w:numFmt w:val="lowerRoman"/>
      <w:lvlText w:val="%9."/>
      <w:lvlJc w:val="right"/>
      <w:pPr>
        <w:tabs>
          <w:tab w:val="num" w:pos="6480"/>
        </w:tabs>
        <w:ind w:left="6480" w:hanging="180"/>
      </w:pPr>
      <w:rPr>
        <w:rFonts w:cs="Times New Roman"/>
      </w:rPr>
    </w:lvl>
  </w:abstractNum>
  <w:abstractNum w:abstractNumId="30" w15:restartNumberingAfterBreak="0">
    <w:nsid w:val="707B7290"/>
    <w:multiLevelType w:val="multilevel"/>
    <w:tmpl w:val="A97CAF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09422B2"/>
    <w:multiLevelType w:val="hybridMultilevel"/>
    <w:tmpl w:val="5F98B9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563DF1"/>
    <w:multiLevelType w:val="hybridMultilevel"/>
    <w:tmpl w:val="8B0245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6840CB"/>
    <w:multiLevelType w:val="hybridMultilevel"/>
    <w:tmpl w:val="FA08B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236207429">
    <w:abstractNumId w:val="35"/>
  </w:num>
  <w:num w:numId="2" w16cid:durableId="1875724695">
    <w:abstractNumId w:val="26"/>
  </w:num>
  <w:num w:numId="3" w16cid:durableId="1061254351">
    <w:abstractNumId w:val="11"/>
  </w:num>
  <w:num w:numId="4" w16cid:durableId="904070755">
    <w:abstractNumId w:val="7"/>
  </w:num>
  <w:num w:numId="5" w16cid:durableId="398407924">
    <w:abstractNumId w:val="3"/>
  </w:num>
  <w:num w:numId="6" w16cid:durableId="854924181">
    <w:abstractNumId w:val="1"/>
  </w:num>
  <w:num w:numId="7" w16cid:durableId="1702516077">
    <w:abstractNumId w:val="20"/>
  </w:num>
  <w:num w:numId="8" w16cid:durableId="425687075">
    <w:abstractNumId w:val="36"/>
  </w:num>
  <w:num w:numId="9" w16cid:durableId="1937714846">
    <w:abstractNumId w:val="21"/>
  </w:num>
  <w:num w:numId="10" w16cid:durableId="1291589289">
    <w:abstractNumId w:val="10"/>
  </w:num>
  <w:num w:numId="11" w16cid:durableId="452987504">
    <w:abstractNumId w:val="2"/>
  </w:num>
  <w:num w:numId="12" w16cid:durableId="1905215450">
    <w:abstractNumId w:val="6"/>
  </w:num>
  <w:num w:numId="13" w16cid:durableId="2083260128">
    <w:abstractNumId w:val="18"/>
  </w:num>
  <w:num w:numId="14" w16cid:durableId="554244937">
    <w:abstractNumId w:val="29"/>
  </w:num>
  <w:num w:numId="15" w16cid:durableId="1992253464">
    <w:abstractNumId w:val="28"/>
  </w:num>
  <w:num w:numId="16" w16cid:durableId="1689021652">
    <w:abstractNumId w:val="15"/>
  </w:num>
  <w:num w:numId="17" w16cid:durableId="1850946733">
    <w:abstractNumId w:val="24"/>
  </w:num>
  <w:num w:numId="18" w16cid:durableId="813908244">
    <w:abstractNumId w:val="30"/>
  </w:num>
  <w:num w:numId="19" w16cid:durableId="644704307">
    <w:abstractNumId w:val="34"/>
  </w:num>
  <w:num w:numId="20" w16cid:durableId="1857160293">
    <w:abstractNumId w:val="13"/>
  </w:num>
  <w:num w:numId="21" w16cid:durableId="1743984378">
    <w:abstractNumId w:val="19"/>
  </w:num>
  <w:num w:numId="22" w16cid:durableId="570887261">
    <w:abstractNumId w:val="25"/>
  </w:num>
  <w:num w:numId="23" w16cid:durableId="1795442098">
    <w:abstractNumId w:val="32"/>
  </w:num>
  <w:num w:numId="24" w16cid:durableId="1668556039">
    <w:abstractNumId w:val="33"/>
  </w:num>
  <w:num w:numId="25" w16cid:durableId="1116830486">
    <w:abstractNumId w:val="14"/>
  </w:num>
  <w:num w:numId="26" w16cid:durableId="69155178">
    <w:abstractNumId w:val="31"/>
  </w:num>
  <w:num w:numId="27" w16cid:durableId="861355685">
    <w:abstractNumId w:val="23"/>
  </w:num>
  <w:num w:numId="28" w16cid:durableId="1047753709">
    <w:abstractNumId w:val="16"/>
  </w:num>
  <w:num w:numId="29" w16cid:durableId="776603874">
    <w:abstractNumId w:val="32"/>
  </w:num>
  <w:num w:numId="30" w16cid:durableId="846797504">
    <w:abstractNumId w:val="34"/>
  </w:num>
  <w:num w:numId="31" w16cid:durableId="1649092718">
    <w:abstractNumId w:val="19"/>
  </w:num>
  <w:num w:numId="32" w16cid:durableId="1081175059">
    <w:abstractNumId w:val="16"/>
  </w:num>
  <w:num w:numId="33" w16cid:durableId="923494061">
    <w:abstractNumId w:val="17"/>
  </w:num>
  <w:num w:numId="34" w16cid:durableId="823009585">
    <w:abstractNumId w:val="22"/>
  </w:num>
  <w:num w:numId="35" w16cid:durableId="1330989181">
    <w:abstractNumId w:val="12"/>
  </w:num>
  <w:num w:numId="36" w16cid:durableId="1171021530">
    <w:abstractNumId w:val="5"/>
  </w:num>
  <w:num w:numId="37" w16cid:durableId="938566587">
    <w:abstractNumId w:val="8"/>
  </w:num>
  <w:num w:numId="38" w16cid:durableId="297734393">
    <w:abstractNumId w:val="4"/>
  </w:num>
  <w:num w:numId="39" w16cid:durableId="47730053">
    <w:abstractNumId w:val="27"/>
  </w:num>
  <w:num w:numId="40" w16cid:durableId="1492059132">
    <w:abstractNumId w:val="9"/>
  </w:num>
  <w:num w:numId="41" w16cid:durableId="11774301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C8A"/>
    <w:rsid w:val="0000329D"/>
    <w:rsid w:val="00011E66"/>
    <w:rsid w:val="0001715C"/>
    <w:rsid w:val="00020FA0"/>
    <w:rsid w:val="00031D33"/>
    <w:rsid w:val="00034F87"/>
    <w:rsid w:val="0004120F"/>
    <w:rsid w:val="000420B9"/>
    <w:rsid w:val="00044454"/>
    <w:rsid w:val="00044673"/>
    <w:rsid w:val="00051A9A"/>
    <w:rsid w:val="00060690"/>
    <w:rsid w:val="00072D12"/>
    <w:rsid w:val="000805E8"/>
    <w:rsid w:val="00091D02"/>
    <w:rsid w:val="000944F0"/>
    <w:rsid w:val="000A1DD7"/>
    <w:rsid w:val="000A2C47"/>
    <w:rsid w:val="000A37CE"/>
    <w:rsid w:val="000A4419"/>
    <w:rsid w:val="000A6226"/>
    <w:rsid w:val="000B05C7"/>
    <w:rsid w:val="000B0B94"/>
    <w:rsid w:val="000C0912"/>
    <w:rsid w:val="000C259A"/>
    <w:rsid w:val="000D5695"/>
    <w:rsid w:val="000E0137"/>
    <w:rsid w:val="000E25A7"/>
    <w:rsid w:val="000F01AE"/>
    <w:rsid w:val="000F69D3"/>
    <w:rsid w:val="00101EE6"/>
    <w:rsid w:val="0010411C"/>
    <w:rsid w:val="00104657"/>
    <w:rsid w:val="001106DA"/>
    <w:rsid w:val="001135BB"/>
    <w:rsid w:val="00113ABB"/>
    <w:rsid w:val="00115A2B"/>
    <w:rsid w:val="00125745"/>
    <w:rsid w:val="00126F9C"/>
    <w:rsid w:val="00135E9C"/>
    <w:rsid w:val="00141C5C"/>
    <w:rsid w:val="0014691E"/>
    <w:rsid w:val="001600BF"/>
    <w:rsid w:val="00163D14"/>
    <w:rsid w:val="00170684"/>
    <w:rsid w:val="0017578E"/>
    <w:rsid w:val="00180113"/>
    <w:rsid w:val="00180929"/>
    <w:rsid w:val="001824EF"/>
    <w:rsid w:val="001844DE"/>
    <w:rsid w:val="0019716C"/>
    <w:rsid w:val="001A23CC"/>
    <w:rsid w:val="001A6797"/>
    <w:rsid w:val="001B28A1"/>
    <w:rsid w:val="001B3BC3"/>
    <w:rsid w:val="001B5C44"/>
    <w:rsid w:val="001B7210"/>
    <w:rsid w:val="001C24DE"/>
    <w:rsid w:val="001C39CB"/>
    <w:rsid w:val="001C3B77"/>
    <w:rsid w:val="001D4FC6"/>
    <w:rsid w:val="001E1D17"/>
    <w:rsid w:val="001F2C04"/>
    <w:rsid w:val="001F518B"/>
    <w:rsid w:val="00202D27"/>
    <w:rsid w:val="0021049C"/>
    <w:rsid w:val="002219EF"/>
    <w:rsid w:val="00223124"/>
    <w:rsid w:val="002338F3"/>
    <w:rsid w:val="00235FAE"/>
    <w:rsid w:val="0023662D"/>
    <w:rsid w:val="00240441"/>
    <w:rsid w:val="00254AFF"/>
    <w:rsid w:val="00255DE2"/>
    <w:rsid w:val="00256EFA"/>
    <w:rsid w:val="00261970"/>
    <w:rsid w:val="00262D78"/>
    <w:rsid w:val="002677B7"/>
    <w:rsid w:val="00273E45"/>
    <w:rsid w:val="00274876"/>
    <w:rsid w:val="00275713"/>
    <w:rsid w:val="002825CA"/>
    <w:rsid w:val="0028489A"/>
    <w:rsid w:val="00285D0C"/>
    <w:rsid w:val="00287A93"/>
    <w:rsid w:val="0029160A"/>
    <w:rsid w:val="002A1983"/>
    <w:rsid w:val="002A1EE4"/>
    <w:rsid w:val="002A1FC6"/>
    <w:rsid w:val="002A4144"/>
    <w:rsid w:val="002A5708"/>
    <w:rsid w:val="002B26FC"/>
    <w:rsid w:val="002B6C26"/>
    <w:rsid w:val="002B7526"/>
    <w:rsid w:val="002B76CF"/>
    <w:rsid w:val="002C1021"/>
    <w:rsid w:val="002C39A6"/>
    <w:rsid w:val="002C4192"/>
    <w:rsid w:val="002D09DC"/>
    <w:rsid w:val="002E31BF"/>
    <w:rsid w:val="002E61C4"/>
    <w:rsid w:val="002E6575"/>
    <w:rsid w:val="002F5759"/>
    <w:rsid w:val="002F6EE3"/>
    <w:rsid w:val="003046D3"/>
    <w:rsid w:val="00307B75"/>
    <w:rsid w:val="00314AE0"/>
    <w:rsid w:val="00321889"/>
    <w:rsid w:val="00323229"/>
    <w:rsid w:val="003365B4"/>
    <w:rsid w:val="003435BD"/>
    <w:rsid w:val="00346310"/>
    <w:rsid w:val="003500A7"/>
    <w:rsid w:val="003532B5"/>
    <w:rsid w:val="003638CE"/>
    <w:rsid w:val="00366F68"/>
    <w:rsid w:val="00380603"/>
    <w:rsid w:val="00384336"/>
    <w:rsid w:val="0038582C"/>
    <w:rsid w:val="00387107"/>
    <w:rsid w:val="00393C8E"/>
    <w:rsid w:val="00393EB1"/>
    <w:rsid w:val="00394DE6"/>
    <w:rsid w:val="00397407"/>
    <w:rsid w:val="00397B06"/>
    <w:rsid w:val="003A223B"/>
    <w:rsid w:val="003A39B9"/>
    <w:rsid w:val="003B18F3"/>
    <w:rsid w:val="003B3800"/>
    <w:rsid w:val="003C11D6"/>
    <w:rsid w:val="003C55B3"/>
    <w:rsid w:val="003C6ED4"/>
    <w:rsid w:val="003D4B1F"/>
    <w:rsid w:val="003D6C0B"/>
    <w:rsid w:val="003E4A1D"/>
    <w:rsid w:val="003E5FD5"/>
    <w:rsid w:val="003F7FF6"/>
    <w:rsid w:val="00400471"/>
    <w:rsid w:val="00401EC2"/>
    <w:rsid w:val="00403846"/>
    <w:rsid w:val="004105FD"/>
    <w:rsid w:val="00413FE5"/>
    <w:rsid w:val="00417291"/>
    <w:rsid w:val="0042411E"/>
    <w:rsid w:val="00425AC8"/>
    <w:rsid w:val="004267F5"/>
    <w:rsid w:val="004318F3"/>
    <w:rsid w:val="00435EFB"/>
    <w:rsid w:val="004370D2"/>
    <w:rsid w:val="00460F22"/>
    <w:rsid w:val="0046521A"/>
    <w:rsid w:val="00471B70"/>
    <w:rsid w:val="00474342"/>
    <w:rsid w:val="004746B6"/>
    <w:rsid w:val="004759D0"/>
    <w:rsid w:val="00497CEC"/>
    <w:rsid w:val="004A3BB2"/>
    <w:rsid w:val="004A4B1B"/>
    <w:rsid w:val="004A55C8"/>
    <w:rsid w:val="004A65C7"/>
    <w:rsid w:val="004B12BD"/>
    <w:rsid w:val="004C37A3"/>
    <w:rsid w:val="004D1075"/>
    <w:rsid w:val="004D4CD0"/>
    <w:rsid w:val="004E1D9A"/>
    <w:rsid w:val="004E3951"/>
    <w:rsid w:val="004F0D8C"/>
    <w:rsid w:val="004F5E0D"/>
    <w:rsid w:val="00501BF4"/>
    <w:rsid w:val="00501DE5"/>
    <w:rsid w:val="00501FBA"/>
    <w:rsid w:val="00504D20"/>
    <w:rsid w:val="00507D38"/>
    <w:rsid w:val="00514168"/>
    <w:rsid w:val="0053241B"/>
    <w:rsid w:val="00546255"/>
    <w:rsid w:val="005514D3"/>
    <w:rsid w:val="0055244F"/>
    <w:rsid w:val="00554DA7"/>
    <w:rsid w:val="00565C8A"/>
    <w:rsid w:val="00567E11"/>
    <w:rsid w:val="00570E55"/>
    <w:rsid w:val="00576539"/>
    <w:rsid w:val="0058485A"/>
    <w:rsid w:val="00585EB4"/>
    <w:rsid w:val="0059012F"/>
    <w:rsid w:val="005914BC"/>
    <w:rsid w:val="00591F51"/>
    <w:rsid w:val="005A3616"/>
    <w:rsid w:val="005A38FE"/>
    <w:rsid w:val="005A5FE3"/>
    <w:rsid w:val="005C3458"/>
    <w:rsid w:val="005C58E5"/>
    <w:rsid w:val="005C7452"/>
    <w:rsid w:val="005D1440"/>
    <w:rsid w:val="005D5E27"/>
    <w:rsid w:val="005E2118"/>
    <w:rsid w:val="005E34D1"/>
    <w:rsid w:val="005F3712"/>
    <w:rsid w:val="00623252"/>
    <w:rsid w:val="0062491C"/>
    <w:rsid w:val="00643326"/>
    <w:rsid w:val="00653293"/>
    <w:rsid w:val="006540F3"/>
    <w:rsid w:val="006664DC"/>
    <w:rsid w:val="00672747"/>
    <w:rsid w:val="006805FC"/>
    <w:rsid w:val="006810DF"/>
    <w:rsid w:val="00684627"/>
    <w:rsid w:val="006850D1"/>
    <w:rsid w:val="006863D3"/>
    <w:rsid w:val="00686C97"/>
    <w:rsid w:val="00687C29"/>
    <w:rsid w:val="00692BF1"/>
    <w:rsid w:val="006A3156"/>
    <w:rsid w:val="006A687E"/>
    <w:rsid w:val="006B2079"/>
    <w:rsid w:val="006B5F86"/>
    <w:rsid w:val="006C0A3F"/>
    <w:rsid w:val="006C2444"/>
    <w:rsid w:val="006C40E4"/>
    <w:rsid w:val="006C6840"/>
    <w:rsid w:val="006D2A52"/>
    <w:rsid w:val="006D4BE5"/>
    <w:rsid w:val="006D630F"/>
    <w:rsid w:val="006E1750"/>
    <w:rsid w:val="006E44FF"/>
    <w:rsid w:val="006F1021"/>
    <w:rsid w:val="006F172E"/>
    <w:rsid w:val="006F1E2A"/>
    <w:rsid w:val="006F3397"/>
    <w:rsid w:val="006F4320"/>
    <w:rsid w:val="006F7549"/>
    <w:rsid w:val="0070784A"/>
    <w:rsid w:val="00710C82"/>
    <w:rsid w:val="00712B8D"/>
    <w:rsid w:val="0071322A"/>
    <w:rsid w:val="00716A84"/>
    <w:rsid w:val="00720833"/>
    <w:rsid w:val="0072375E"/>
    <w:rsid w:val="007238C4"/>
    <w:rsid w:val="00725BD9"/>
    <w:rsid w:val="00725E3B"/>
    <w:rsid w:val="00730152"/>
    <w:rsid w:val="0073344D"/>
    <w:rsid w:val="00741F75"/>
    <w:rsid w:val="0074202A"/>
    <w:rsid w:val="00750092"/>
    <w:rsid w:val="007544C9"/>
    <w:rsid w:val="00755BD9"/>
    <w:rsid w:val="00765753"/>
    <w:rsid w:val="00770EEA"/>
    <w:rsid w:val="00776223"/>
    <w:rsid w:val="0078661E"/>
    <w:rsid w:val="007868FB"/>
    <w:rsid w:val="00790D4F"/>
    <w:rsid w:val="00791993"/>
    <w:rsid w:val="007A2392"/>
    <w:rsid w:val="007A2B1F"/>
    <w:rsid w:val="007A2E13"/>
    <w:rsid w:val="007A4273"/>
    <w:rsid w:val="007A4B53"/>
    <w:rsid w:val="007A6F24"/>
    <w:rsid w:val="007B49AB"/>
    <w:rsid w:val="007B71D6"/>
    <w:rsid w:val="007C0646"/>
    <w:rsid w:val="007C21CB"/>
    <w:rsid w:val="007D43F6"/>
    <w:rsid w:val="007D4ED4"/>
    <w:rsid w:val="007D76A1"/>
    <w:rsid w:val="007E17FF"/>
    <w:rsid w:val="007F4E7B"/>
    <w:rsid w:val="007F55D4"/>
    <w:rsid w:val="007F651D"/>
    <w:rsid w:val="00802B08"/>
    <w:rsid w:val="00807460"/>
    <w:rsid w:val="008128E5"/>
    <w:rsid w:val="0081472A"/>
    <w:rsid w:val="00857BE7"/>
    <w:rsid w:val="00857FAE"/>
    <w:rsid w:val="00862363"/>
    <w:rsid w:val="008657D2"/>
    <w:rsid w:val="00871B56"/>
    <w:rsid w:val="00873279"/>
    <w:rsid w:val="00874021"/>
    <w:rsid w:val="00876C28"/>
    <w:rsid w:val="00877D49"/>
    <w:rsid w:val="00880C64"/>
    <w:rsid w:val="00885CCC"/>
    <w:rsid w:val="008A1E9C"/>
    <w:rsid w:val="008C0C3C"/>
    <w:rsid w:val="008C7274"/>
    <w:rsid w:val="008D6E8E"/>
    <w:rsid w:val="008E266A"/>
    <w:rsid w:val="008E596A"/>
    <w:rsid w:val="008F58BD"/>
    <w:rsid w:val="00904D87"/>
    <w:rsid w:val="00905548"/>
    <w:rsid w:val="009109A8"/>
    <w:rsid w:val="00916789"/>
    <w:rsid w:val="00916A2F"/>
    <w:rsid w:val="009201DE"/>
    <w:rsid w:val="00920C89"/>
    <w:rsid w:val="00924F7C"/>
    <w:rsid w:val="00927E6A"/>
    <w:rsid w:val="00931CD2"/>
    <w:rsid w:val="0093486B"/>
    <w:rsid w:val="009442CD"/>
    <w:rsid w:val="009454D9"/>
    <w:rsid w:val="009547C6"/>
    <w:rsid w:val="00955C80"/>
    <w:rsid w:val="00956758"/>
    <w:rsid w:val="00960791"/>
    <w:rsid w:val="00960E19"/>
    <w:rsid w:val="00962AD2"/>
    <w:rsid w:val="00965421"/>
    <w:rsid w:val="009677B4"/>
    <w:rsid w:val="00967C20"/>
    <w:rsid w:val="009757F9"/>
    <w:rsid w:val="009814FC"/>
    <w:rsid w:val="00984326"/>
    <w:rsid w:val="009A71D2"/>
    <w:rsid w:val="009C115B"/>
    <w:rsid w:val="009D2118"/>
    <w:rsid w:val="009D3A41"/>
    <w:rsid w:val="009E2B7F"/>
    <w:rsid w:val="009E50F0"/>
    <w:rsid w:val="009F5539"/>
    <w:rsid w:val="009F7428"/>
    <w:rsid w:val="00A00566"/>
    <w:rsid w:val="00A030EF"/>
    <w:rsid w:val="00A1260B"/>
    <w:rsid w:val="00A142F0"/>
    <w:rsid w:val="00A14725"/>
    <w:rsid w:val="00A2168B"/>
    <w:rsid w:val="00A23F1F"/>
    <w:rsid w:val="00A33B3B"/>
    <w:rsid w:val="00A36F82"/>
    <w:rsid w:val="00A40CCB"/>
    <w:rsid w:val="00A44FDD"/>
    <w:rsid w:val="00A45F46"/>
    <w:rsid w:val="00A520DC"/>
    <w:rsid w:val="00A56DD1"/>
    <w:rsid w:val="00A65A6A"/>
    <w:rsid w:val="00A7011B"/>
    <w:rsid w:val="00A726EF"/>
    <w:rsid w:val="00A7336E"/>
    <w:rsid w:val="00A768B6"/>
    <w:rsid w:val="00A87D2F"/>
    <w:rsid w:val="00A911EB"/>
    <w:rsid w:val="00A97094"/>
    <w:rsid w:val="00AA3AC2"/>
    <w:rsid w:val="00AB3B31"/>
    <w:rsid w:val="00AD1A60"/>
    <w:rsid w:val="00AD1A81"/>
    <w:rsid w:val="00AE1117"/>
    <w:rsid w:val="00AE3490"/>
    <w:rsid w:val="00AF7B03"/>
    <w:rsid w:val="00B0716D"/>
    <w:rsid w:val="00B0729E"/>
    <w:rsid w:val="00B10697"/>
    <w:rsid w:val="00B148DF"/>
    <w:rsid w:val="00B16382"/>
    <w:rsid w:val="00B21FEC"/>
    <w:rsid w:val="00B34CC8"/>
    <w:rsid w:val="00B40762"/>
    <w:rsid w:val="00B42981"/>
    <w:rsid w:val="00B4392D"/>
    <w:rsid w:val="00B470DB"/>
    <w:rsid w:val="00B5054E"/>
    <w:rsid w:val="00B54BD5"/>
    <w:rsid w:val="00B60FA2"/>
    <w:rsid w:val="00B6489D"/>
    <w:rsid w:val="00B66F8A"/>
    <w:rsid w:val="00B708DE"/>
    <w:rsid w:val="00B7375D"/>
    <w:rsid w:val="00B757BF"/>
    <w:rsid w:val="00B76874"/>
    <w:rsid w:val="00B80F7F"/>
    <w:rsid w:val="00B8382F"/>
    <w:rsid w:val="00B86A1D"/>
    <w:rsid w:val="00B91464"/>
    <w:rsid w:val="00B957CE"/>
    <w:rsid w:val="00BB19EE"/>
    <w:rsid w:val="00BB2215"/>
    <w:rsid w:val="00BB63D6"/>
    <w:rsid w:val="00BC1FD1"/>
    <w:rsid w:val="00BC66E9"/>
    <w:rsid w:val="00BC686A"/>
    <w:rsid w:val="00BD22C8"/>
    <w:rsid w:val="00BD40CA"/>
    <w:rsid w:val="00BE4CE0"/>
    <w:rsid w:val="00BE661B"/>
    <w:rsid w:val="00BE74B3"/>
    <w:rsid w:val="00BE775D"/>
    <w:rsid w:val="00BE796C"/>
    <w:rsid w:val="00BF486B"/>
    <w:rsid w:val="00C01C59"/>
    <w:rsid w:val="00C1071F"/>
    <w:rsid w:val="00C16B85"/>
    <w:rsid w:val="00C21275"/>
    <w:rsid w:val="00C24EBE"/>
    <w:rsid w:val="00C25C90"/>
    <w:rsid w:val="00C27036"/>
    <w:rsid w:val="00C46A93"/>
    <w:rsid w:val="00C50EEF"/>
    <w:rsid w:val="00C517B6"/>
    <w:rsid w:val="00C51C66"/>
    <w:rsid w:val="00C57EC4"/>
    <w:rsid w:val="00C61DB4"/>
    <w:rsid w:val="00C626B3"/>
    <w:rsid w:val="00C83BB1"/>
    <w:rsid w:val="00C869E4"/>
    <w:rsid w:val="00C91EE1"/>
    <w:rsid w:val="00C93D28"/>
    <w:rsid w:val="00C94230"/>
    <w:rsid w:val="00C95251"/>
    <w:rsid w:val="00C96473"/>
    <w:rsid w:val="00CB21A0"/>
    <w:rsid w:val="00CB2E3C"/>
    <w:rsid w:val="00CB773C"/>
    <w:rsid w:val="00CC5F3F"/>
    <w:rsid w:val="00CC6204"/>
    <w:rsid w:val="00CD06C0"/>
    <w:rsid w:val="00CD62EB"/>
    <w:rsid w:val="00CE5AFE"/>
    <w:rsid w:val="00CE69F4"/>
    <w:rsid w:val="00CF38E2"/>
    <w:rsid w:val="00CF478A"/>
    <w:rsid w:val="00D10E50"/>
    <w:rsid w:val="00D12F58"/>
    <w:rsid w:val="00D24495"/>
    <w:rsid w:val="00D3048B"/>
    <w:rsid w:val="00D3140D"/>
    <w:rsid w:val="00D319FB"/>
    <w:rsid w:val="00D41768"/>
    <w:rsid w:val="00D60954"/>
    <w:rsid w:val="00D60CF8"/>
    <w:rsid w:val="00D632D8"/>
    <w:rsid w:val="00D66C50"/>
    <w:rsid w:val="00D76358"/>
    <w:rsid w:val="00D97BAB"/>
    <w:rsid w:val="00DA28E7"/>
    <w:rsid w:val="00DB535C"/>
    <w:rsid w:val="00DC080A"/>
    <w:rsid w:val="00DC1792"/>
    <w:rsid w:val="00DC1DA8"/>
    <w:rsid w:val="00DC613C"/>
    <w:rsid w:val="00DC659D"/>
    <w:rsid w:val="00DC66F9"/>
    <w:rsid w:val="00DD02A1"/>
    <w:rsid w:val="00DD4841"/>
    <w:rsid w:val="00DD4C1D"/>
    <w:rsid w:val="00DE0BBA"/>
    <w:rsid w:val="00DE3842"/>
    <w:rsid w:val="00DE7A41"/>
    <w:rsid w:val="00DF220A"/>
    <w:rsid w:val="00DF33D5"/>
    <w:rsid w:val="00DF7A02"/>
    <w:rsid w:val="00E04E3B"/>
    <w:rsid w:val="00E05A62"/>
    <w:rsid w:val="00E1664F"/>
    <w:rsid w:val="00E21591"/>
    <w:rsid w:val="00E23E13"/>
    <w:rsid w:val="00E24DBE"/>
    <w:rsid w:val="00E31436"/>
    <w:rsid w:val="00E34E77"/>
    <w:rsid w:val="00E35096"/>
    <w:rsid w:val="00E35AEE"/>
    <w:rsid w:val="00E40CE2"/>
    <w:rsid w:val="00E42234"/>
    <w:rsid w:val="00E514DF"/>
    <w:rsid w:val="00E55878"/>
    <w:rsid w:val="00E577C2"/>
    <w:rsid w:val="00E615DC"/>
    <w:rsid w:val="00E64475"/>
    <w:rsid w:val="00E729DA"/>
    <w:rsid w:val="00E8023E"/>
    <w:rsid w:val="00E8152A"/>
    <w:rsid w:val="00E84A82"/>
    <w:rsid w:val="00EA4522"/>
    <w:rsid w:val="00EC0BC5"/>
    <w:rsid w:val="00EC20A2"/>
    <w:rsid w:val="00EC263E"/>
    <w:rsid w:val="00ED13BF"/>
    <w:rsid w:val="00ED176D"/>
    <w:rsid w:val="00ED2005"/>
    <w:rsid w:val="00EE0453"/>
    <w:rsid w:val="00EE3D7C"/>
    <w:rsid w:val="00EE6E54"/>
    <w:rsid w:val="00EE6FFB"/>
    <w:rsid w:val="00EF1817"/>
    <w:rsid w:val="00EF36DB"/>
    <w:rsid w:val="00F005C5"/>
    <w:rsid w:val="00F02320"/>
    <w:rsid w:val="00F03A3C"/>
    <w:rsid w:val="00F06275"/>
    <w:rsid w:val="00F06FCC"/>
    <w:rsid w:val="00F160D1"/>
    <w:rsid w:val="00F16267"/>
    <w:rsid w:val="00F25984"/>
    <w:rsid w:val="00F27F01"/>
    <w:rsid w:val="00F373C9"/>
    <w:rsid w:val="00F375B4"/>
    <w:rsid w:val="00F5152D"/>
    <w:rsid w:val="00F63B57"/>
    <w:rsid w:val="00F6512C"/>
    <w:rsid w:val="00F676A4"/>
    <w:rsid w:val="00F70801"/>
    <w:rsid w:val="00F77701"/>
    <w:rsid w:val="00F77747"/>
    <w:rsid w:val="00F86D4B"/>
    <w:rsid w:val="00F9095A"/>
    <w:rsid w:val="00FA25E5"/>
    <w:rsid w:val="00FA4C17"/>
    <w:rsid w:val="00FA6EDC"/>
    <w:rsid w:val="00FA70D7"/>
    <w:rsid w:val="00FB1B8F"/>
    <w:rsid w:val="00FC0E4C"/>
    <w:rsid w:val="00FD104E"/>
    <w:rsid w:val="00FD2F56"/>
    <w:rsid w:val="00FF3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ABFF3B"/>
  <w15:docId w15:val="{DEE4A6F1-6F2D-924E-98ED-59779A5D2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
    <w:qFormat/>
    <w:rsid w:val="00BC686A"/>
    <w:pPr>
      <w:keepNext/>
      <w:outlineLvl w:val="0"/>
    </w:pPr>
    <w:rPr>
      <w:rFonts w:eastAsia="Times New Roman"/>
      <w:b/>
      <w:sz w:val="16"/>
      <w:szCs w:val="20"/>
    </w:rPr>
  </w:style>
  <w:style w:type="paragraph" w:styleId="Nadpis2">
    <w:name w:val="heading 2"/>
    <w:basedOn w:val="Normln"/>
    <w:next w:val="Normln"/>
    <w:link w:val="Nadpis2Char"/>
    <w:uiPriority w:val="9"/>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qFormat/>
    <w:rsid w:val="00BC686A"/>
    <w:pPr>
      <w:keepNext/>
      <w:spacing w:line="240" w:lineRule="atLeast"/>
      <w:outlineLvl w:val="2"/>
    </w:pPr>
    <w:rPr>
      <w:rFonts w:eastAsia="Times New Roman"/>
      <w:b/>
      <w:color w:val="000000"/>
      <w:szCs w:val="20"/>
    </w:rPr>
  </w:style>
  <w:style w:type="paragraph" w:styleId="Nadpis4">
    <w:name w:val="heading 4"/>
    <w:basedOn w:val="Normln"/>
    <w:next w:val="Normln"/>
    <w:link w:val="Nadpis4Char"/>
    <w:uiPriority w:val="9"/>
    <w:unhideWhenUsed/>
    <w:qFormat/>
    <w:locked/>
    <w:rsid w:val="00EC20A2"/>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unhideWhenUsed/>
    <w:qFormat/>
    <w:locked/>
    <w:rsid w:val="00EC20A2"/>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locked/>
    <w:rsid w:val="00EC20A2"/>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locked/>
    <w:rsid w:val="00EC20A2"/>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locked/>
    <w:rsid w:val="00EC20A2"/>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locked/>
    <w:rsid w:val="00EC20A2"/>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1"/>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uiPriority w:val="99"/>
    <w:rsid w:val="00BC686A"/>
    <w:pPr>
      <w:tabs>
        <w:tab w:val="center" w:pos="4536"/>
        <w:tab w:val="right" w:pos="9072"/>
      </w:tabs>
    </w:pPr>
  </w:style>
  <w:style w:type="character" w:customStyle="1" w:styleId="ZhlavChar">
    <w:name w:val="Záhlaví Char"/>
    <w:basedOn w:val="Standardnpsmoodstavce"/>
    <w:link w:val="Zhlav"/>
    <w:uiPriority w:val="99"/>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nhideWhenUsed/>
    <w:rsid w:val="00B757BF"/>
    <w:rPr>
      <w:sz w:val="20"/>
      <w:szCs w:val="20"/>
    </w:rPr>
  </w:style>
  <w:style w:type="character" w:customStyle="1" w:styleId="TextpoznpodarouChar">
    <w:name w:val="Text pozn. pod čarou Char"/>
    <w:basedOn w:val="Standardnpsmoodstavce"/>
    <w:link w:val="Textpoznpodarou"/>
    <w:rsid w:val="00B757BF"/>
    <w:rPr>
      <w:rFonts w:ascii="Times New Roman" w:eastAsia="Batang" w:hAnsi="Times New Roman"/>
      <w:sz w:val="20"/>
      <w:szCs w:val="20"/>
    </w:rPr>
  </w:style>
  <w:style w:type="character" w:styleId="Znakapoznpodarou">
    <w:name w:val="footnote reference"/>
    <w:basedOn w:val="Standardnpsmoodstavce"/>
    <w:unhideWhenUsed/>
    <w:rsid w:val="00B757BF"/>
    <w:rPr>
      <w:vertAlign w:val="superscript"/>
    </w:rPr>
  </w:style>
  <w:style w:type="paragraph" w:styleId="Odstavecseseznamem">
    <w:name w:val="List Paragraph"/>
    <w:aliases w:val="Odstavec se seznamem a odrážkou,1 úroveň Odstavec se seznamem"/>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uiPriority w:val="9"/>
    <w:rsid w:val="007A4273"/>
    <w:rPr>
      <w:rFonts w:asciiTheme="majorHAnsi" w:eastAsiaTheme="majorEastAsia" w:hAnsiTheme="majorHAnsi" w:cstheme="majorBidi"/>
      <w:b/>
      <w:bCs/>
      <w:color w:val="4F81BD" w:themeColor="accent1"/>
      <w:sz w:val="26"/>
      <w:szCs w:val="26"/>
    </w:rPr>
  </w:style>
  <w:style w:type="paragraph" w:customStyle="1" w:styleId="Zhlav1">
    <w:name w:val="Záhlaví1"/>
    <w:rsid w:val="00ED2005"/>
    <w:pPr>
      <w:pBdr>
        <w:top w:val="nil"/>
        <w:left w:val="nil"/>
        <w:bottom w:val="nil"/>
        <w:right w:val="nil"/>
        <w:between w:val="nil"/>
        <w:bar w:val="nil"/>
      </w:pBdr>
      <w:tabs>
        <w:tab w:val="center" w:pos="4536"/>
        <w:tab w:val="right" w:pos="9072"/>
      </w:tabs>
    </w:pPr>
    <w:rPr>
      <w:rFonts w:ascii="Times New Roman" w:eastAsia="Times New Roman" w:hAnsi="Times New Roman"/>
      <w:color w:val="000000"/>
      <w:sz w:val="24"/>
      <w:szCs w:val="24"/>
      <w:u w:color="000000"/>
      <w:bdr w:val="nil"/>
    </w:rPr>
  </w:style>
  <w:style w:type="table" w:styleId="Mkatabulky">
    <w:name w:val="Table Grid"/>
    <w:basedOn w:val="Normlntabulka"/>
    <w:locked/>
    <w:rsid w:val="004F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DC659D"/>
    <w:pPr>
      <w:widowControl w:val="0"/>
      <w:spacing w:line="276" w:lineRule="auto"/>
    </w:pPr>
    <w:rPr>
      <w:rFonts w:eastAsia="Times New Roman"/>
      <w:szCs w:val="20"/>
    </w:rPr>
  </w:style>
  <w:style w:type="numbering" w:customStyle="1" w:styleId="Importovanstyl6">
    <w:name w:val="Importovaný styl 6"/>
    <w:rsid w:val="00967C20"/>
    <w:pPr>
      <w:numPr>
        <w:numId w:val="15"/>
      </w:numPr>
    </w:pPr>
  </w:style>
  <w:style w:type="character" w:styleId="Hypertextovodkaz">
    <w:name w:val="Hyperlink"/>
    <w:basedOn w:val="Standardnpsmoodstavce"/>
    <w:uiPriority w:val="99"/>
    <w:unhideWhenUsed/>
    <w:rsid w:val="00285D0C"/>
    <w:rPr>
      <w:color w:val="0000FF" w:themeColor="hyperlink"/>
      <w:u w:val="single"/>
    </w:rPr>
  </w:style>
  <w:style w:type="character" w:customStyle="1" w:styleId="Nevyeenzmnka1">
    <w:name w:val="Nevyřešená zmínka1"/>
    <w:basedOn w:val="Standardnpsmoodstavce"/>
    <w:uiPriority w:val="99"/>
    <w:semiHidden/>
    <w:unhideWhenUsed/>
    <w:rsid w:val="00285D0C"/>
    <w:rPr>
      <w:color w:val="605E5C"/>
      <w:shd w:val="clear" w:color="auto" w:fill="E1DFDD"/>
    </w:rPr>
  </w:style>
  <w:style w:type="paragraph" w:styleId="Zkladntextodsazen">
    <w:name w:val="Body Text Indent"/>
    <w:basedOn w:val="Normln"/>
    <w:link w:val="ZkladntextodsazenChar"/>
    <w:uiPriority w:val="99"/>
    <w:unhideWhenUsed/>
    <w:rsid w:val="00F06FCC"/>
    <w:pPr>
      <w:spacing w:after="120"/>
      <w:ind w:left="283"/>
    </w:pPr>
  </w:style>
  <w:style w:type="character" w:customStyle="1" w:styleId="ZkladntextodsazenChar">
    <w:name w:val="Základní text odsazený Char"/>
    <w:basedOn w:val="Standardnpsmoodstavce"/>
    <w:link w:val="Zkladntextodsazen"/>
    <w:uiPriority w:val="99"/>
    <w:rsid w:val="00F06FCC"/>
    <w:rPr>
      <w:rFonts w:ascii="Times New Roman" w:eastAsia="Batang" w:hAnsi="Times New Roman"/>
      <w:sz w:val="24"/>
      <w:szCs w:val="24"/>
    </w:rPr>
  </w:style>
  <w:style w:type="paragraph" w:styleId="Revize">
    <w:name w:val="Revision"/>
    <w:hidden/>
    <w:uiPriority w:val="99"/>
    <w:semiHidden/>
    <w:rsid w:val="009814FC"/>
    <w:rPr>
      <w:rFonts w:ascii="Times New Roman" w:eastAsia="Batang" w:hAnsi="Times New Roman"/>
      <w:sz w:val="24"/>
      <w:szCs w:val="24"/>
    </w:rPr>
  </w:style>
  <w:style w:type="paragraph" w:customStyle="1" w:styleId="odrakyrds">
    <w:name w:val="odražky rds"/>
    <w:basedOn w:val="Normln"/>
    <w:rsid w:val="00A726EF"/>
    <w:pPr>
      <w:numPr>
        <w:numId w:val="16"/>
      </w:numPr>
      <w:spacing w:line="300" w:lineRule="auto"/>
      <w:jc w:val="both"/>
    </w:pPr>
    <w:rPr>
      <w:rFonts w:ascii="Arial" w:eastAsia="Times New Roman" w:hAnsi="Arial" w:cs="Arial"/>
      <w:sz w:val="22"/>
    </w:rPr>
  </w:style>
  <w:style w:type="paragraph" w:customStyle="1" w:styleId="normalodsazene">
    <w:name w:val="normalodsazene"/>
    <w:basedOn w:val="Normln"/>
    <w:rsid w:val="00A726EF"/>
    <w:pPr>
      <w:spacing w:before="100" w:beforeAutospacing="1" w:after="100" w:afterAutospacing="1"/>
    </w:pPr>
    <w:rPr>
      <w:rFonts w:eastAsia="Times New Roman"/>
      <w:sz w:val="20"/>
    </w:rPr>
  </w:style>
  <w:style w:type="character" w:customStyle="1" w:styleId="Nadpis4Char">
    <w:name w:val="Nadpis 4 Char"/>
    <w:basedOn w:val="Standardnpsmoodstavce"/>
    <w:link w:val="Nadpis4"/>
    <w:uiPriority w:val="9"/>
    <w:rsid w:val="00EC20A2"/>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rsid w:val="00EC20A2"/>
    <w:rPr>
      <w:rFonts w:asciiTheme="majorHAnsi" w:eastAsiaTheme="majorEastAsia" w:hAnsiTheme="majorHAnsi" w:cstheme="majorBidi"/>
      <w:color w:val="243F60" w:themeColor="accent1" w:themeShade="7F"/>
      <w:lang w:eastAsia="en-US"/>
    </w:rPr>
  </w:style>
  <w:style w:type="character" w:customStyle="1" w:styleId="Nadpis6Char">
    <w:name w:val="Nadpis 6 Char"/>
    <w:basedOn w:val="Standardnpsmoodstavce"/>
    <w:link w:val="Nadpis6"/>
    <w:uiPriority w:val="9"/>
    <w:semiHidden/>
    <w:rsid w:val="00EC20A2"/>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Standardnpsmoodstavce"/>
    <w:link w:val="Nadpis7"/>
    <w:uiPriority w:val="9"/>
    <w:semiHidden/>
    <w:rsid w:val="00EC20A2"/>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semiHidden/>
    <w:rsid w:val="00EC20A2"/>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EC20A2"/>
    <w:rPr>
      <w:rFonts w:asciiTheme="majorHAnsi" w:eastAsiaTheme="majorEastAsia" w:hAnsiTheme="majorHAnsi" w:cstheme="majorBidi"/>
      <w:i/>
      <w:iCs/>
      <w:color w:val="404040" w:themeColor="text1" w:themeTint="BF"/>
      <w:sz w:val="20"/>
      <w:szCs w:val="20"/>
      <w:lang w:eastAsia="en-US"/>
    </w:rPr>
  </w:style>
  <w:style w:type="character" w:customStyle="1" w:styleId="Odrky">
    <w:name w:val="Odrážky"/>
    <w:qFormat/>
    <w:rsid w:val="00EC20A2"/>
    <w:rPr>
      <w:rFonts w:ascii="OpenSymbol" w:eastAsia="OpenSymbol" w:hAnsi="OpenSymbol" w:cs="OpenSymbol"/>
    </w:rPr>
  </w:style>
  <w:style w:type="paragraph" w:customStyle="1" w:styleId="Nadpis">
    <w:name w:val="Nadpis"/>
    <w:basedOn w:val="Normln"/>
    <w:next w:val="Zkladntext"/>
    <w:qFormat/>
    <w:rsid w:val="00EC20A2"/>
    <w:pPr>
      <w:keepNext/>
      <w:widowControl w:val="0"/>
      <w:suppressAutoHyphens/>
      <w:spacing w:before="240" w:after="120"/>
      <w:jc w:val="both"/>
    </w:pPr>
    <w:rPr>
      <w:rFonts w:ascii="Liberation Sans" w:eastAsia="Microsoft YaHei" w:hAnsi="Liberation Sans" w:cs="Lucida Sans"/>
      <w:color w:val="000000"/>
      <w:sz w:val="28"/>
      <w:szCs w:val="28"/>
      <w:lang w:eastAsia="zh-CN" w:bidi="hi-IN"/>
    </w:rPr>
  </w:style>
  <w:style w:type="paragraph" w:customStyle="1" w:styleId="Obsahtabulky">
    <w:name w:val="Obsah tabulky"/>
    <w:basedOn w:val="Normln"/>
    <w:qFormat/>
    <w:rsid w:val="00EC20A2"/>
    <w:pPr>
      <w:widowControl w:val="0"/>
      <w:suppressLineNumbers/>
      <w:suppressAutoHyphens/>
      <w:jc w:val="both"/>
    </w:pPr>
    <w:rPr>
      <w:rFonts w:ascii="Liberation Serif" w:eastAsia="Segoe UI" w:hAnsi="Liberation Serif" w:cs="Tahoma"/>
      <w:color w:val="000000"/>
      <w:lang w:eastAsia="zh-CN" w:bidi="hi-IN"/>
    </w:rPr>
  </w:style>
  <w:style w:type="paragraph" w:customStyle="1" w:styleId="Nadpistabulky">
    <w:name w:val="Nadpis tabulky"/>
    <w:basedOn w:val="Obsahtabulky"/>
    <w:qFormat/>
    <w:rsid w:val="00EC20A2"/>
    <w:pPr>
      <w:jc w:val="center"/>
    </w:pPr>
    <w:rPr>
      <w:b/>
      <w:bCs/>
    </w:rPr>
  </w:style>
  <w:style w:type="paragraph" w:customStyle="1" w:styleId="Normlntabulka1">
    <w:name w:val="Normální tabulka1"/>
    <w:qFormat/>
    <w:rsid w:val="00EC20A2"/>
    <w:pPr>
      <w:suppressAutoHyphens/>
      <w:spacing w:after="160" w:line="256" w:lineRule="auto"/>
    </w:pPr>
    <w:rPr>
      <w:rFonts w:eastAsia="Symbol"/>
      <w:color w:val="000000"/>
      <w:lang w:eastAsia="en-US"/>
    </w:rPr>
  </w:style>
  <w:style w:type="character" w:customStyle="1" w:styleId="OdstavecseseznamemChar">
    <w:name w:val="Odstavec se seznamem Char"/>
    <w:aliases w:val="Odstavec se seznamem a odrážkou Char,1 úroveň Odstavec se seznamem Char"/>
    <w:link w:val="Odstavecseseznamem"/>
    <w:uiPriority w:val="34"/>
    <w:locked/>
    <w:rsid w:val="00EC20A2"/>
    <w:rPr>
      <w:rFonts w:ascii="Times New Roman" w:eastAsia="Batang" w:hAnsi="Times New Roman"/>
      <w:sz w:val="24"/>
      <w:szCs w:val="24"/>
    </w:rPr>
  </w:style>
  <w:style w:type="paragraph" w:styleId="Titulek">
    <w:name w:val="caption"/>
    <w:basedOn w:val="Normln"/>
    <w:next w:val="Normln"/>
    <w:uiPriority w:val="35"/>
    <w:unhideWhenUsed/>
    <w:qFormat/>
    <w:locked/>
    <w:rsid w:val="00EC20A2"/>
    <w:pPr>
      <w:widowControl w:val="0"/>
      <w:suppressAutoHyphens/>
      <w:spacing w:after="200"/>
      <w:jc w:val="both"/>
    </w:pPr>
    <w:rPr>
      <w:rFonts w:ascii="Liberation Serif" w:eastAsia="Segoe UI" w:hAnsi="Liberation Serif" w:cs="Mangal"/>
      <w:i/>
      <w:iCs/>
      <w:color w:val="1F497D" w:themeColor="text2"/>
      <w:sz w:val="18"/>
      <w:szCs w:val="16"/>
      <w:lang w:eastAsia="zh-CN" w:bidi="hi-IN"/>
    </w:rPr>
  </w:style>
  <w:style w:type="paragraph" w:customStyle="1" w:styleId="Default">
    <w:name w:val="Default"/>
    <w:basedOn w:val="Normln"/>
    <w:rsid w:val="00AB3B31"/>
    <w:pPr>
      <w:autoSpaceDE w:val="0"/>
      <w:autoSpaceDN w:val="0"/>
    </w:pPr>
    <w:rPr>
      <w:rFonts w:ascii="Verdana" w:eastAsiaTheme="minorHAnsi" w:hAnsi="Verdana" w:cs="Calibr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91171">
      <w:bodyDiv w:val="1"/>
      <w:marLeft w:val="0"/>
      <w:marRight w:val="0"/>
      <w:marTop w:val="0"/>
      <w:marBottom w:val="0"/>
      <w:divBdr>
        <w:top w:val="none" w:sz="0" w:space="0" w:color="auto"/>
        <w:left w:val="none" w:sz="0" w:space="0" w:color="auto"/>
        <w:bottom w:val="none" w:sz="0" w:space="0" w:color="auto"/>
        <w:right w:val="none" w:sz="0" w:space="0" w:color="auto"/>
      </w:divBdr>
    </w:div>
    <w:div w:id="241329952">
      <w:bodyDiv w:val="1"/>
      <w:marLeft w:val="0"/>
      <w:marRight w:val="0"/>
      <w:marTop w:val="0"/>
      <w:marBottom w:val="0"/>
      <w:divBdr>
        <w:top w:val="none" w:sz="0" w:space="0" w:color="auto"/>
        <w:left w:val="none" w:sz="0" w:space="0" w:color="auto"/>
        <w:bottom w:val="none" w:sz="0" w:space="0" w:color="auto"/>
        <w:right w:val="none" w:sz="0" w:space="0" w:color="auto"/>
      </w:divBdr>
    </w:div>
    <w:div w:id="268247166">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53505260">
      <w:bodyDiv w:val="1"/>
      <w:marLeft w:val="0"/>
      <w:marRight w:val="0"/>
      <w:marTop w:val="0"/>
      <w:marBottom w:val="0"/>
      <w:divBdr>
        <w:top w:val="none" w:sz="0" w:space="0" w:color="auto"/>
        <w:left w:val="none" w:sz="0" w:space="0" w:color="auto"/>
        <w:bottom w:val="none" w:sz="0" w:space="0" w:color="auto"/>
        <w:right w:val="none" w:sz="0" w:space="0" w:color="auto"/>
      </w:divBdr>
    </w:div>
    <w:div w:id="539754959">
      <w:bodyDiv w:val="1"/>
      <w:marLeft w:val="0"/>
      <w:marRight w:val="0"/>
      <w:marTop w:val="0"/>
      <w:marBottom w:val="0"/>
      <w:divBdr>
        <w:top w:val="none" w:sz="0" w:space="0" w:color="auto"/>
        <w:left w:val="none" w:sz="0" w:space="0" w:color="auto"/>
        <w:bottom w:val="none" w:sz="0" w:space="0" w:color="auto"/>
        <w:right w:val="none" w:sz="0" w:space="0" w:color="auto"/>
      </w:divBdr>
    </w:div>
    <w:div w:id="551963520">
      <w:bodyDiv w:val="1"/>
      <w:marLeft w:val="0"/>
      <w:marRight w:val="0"/>
      <w:marTop w:val="0"/>
      <w:marBottom w:val="0"/>
      <w:divBdr>
        <w:top w:val="none" w:sz="0" w:space="0" w:color="auto"/>
        <w:left w:val="none" w:sz="0" w:space="0" w:color="auto"/>
        <w:bottom w:val="none" w:sz="0" w:space="0" w:color="auto"/>
        <w:right w:val="none" w:sz="0" w:space="0" w:color="auto"/>
      </w:divBdr>
    </w:div>
    <w:div w:id="570848747">
      <w:bodyDiv w:val="1"/>
      <w:marLeft w:val="0"/>
      <w:marRight w:val="0"/>
      <w:marTop w:val="0"/>
      <w:marBottom w:val="0"/>
      <w:divBdr>
        <w:top w:val="none" w:sz="0" w:space="0" w:color="auto"/>
        <w:left w:val="none" w:sz="0" w:space="0" w:color="auto"/>
        <w:bottom w:val="none" w:sz="0" w:space="0" w:color="auto"/>
        <w:right w:val="none" w:sz="0" w:space="0" w:color="auto"/>
      </w:divBdr>
    </w:div>
    <w:div w:id="592708052">
      <w:bodyDiv w:val="1"/>
      <w:marLeft w:val="0"/>
      <w:marRight w:val="0"/>
      <w:marTop w:val="0"/>
      <w:marBottom w:val="0"/>
      <w:divBdr>
        <w:top w:val="none" w:sz="0" w:space="0" w:color="auto"/>
        <w:left w:val="none" w:sz="0" w:space="0" w:color="auto"/>
        <w:bottom w:val="none" w:sz="0" w:space="0" w:color="auto"/>
        <w:right w:val="none" w:sz="0" w:space="0" w:color="auto"/>
      </w:divBdr>
    </w:div>
    <w:div w:id="592934421">
      <w:bodyDiv w:val="1"/>
      <w:marLeft w:val="0"/>
      <w:marRight w:val="0"/>
      <w:marTop w:val="0"/>
      <w:marBottom w:val="0"/>
      <w:divBdr>
        <w:top w:val="none" w:sz="0" w:space="0" w:color="auto"/>
        <w:left w:val="none" w:sz="0" w:space="0" w:color="auto"/>
        <w:bottom w:val="none" w:sz="0" w:space="0" w:color="auto"/>
        <w:right w:val="none" w:sz="0" w:space="0" w:color="auto"/>
      </w:divBdr>
    </w:div>
    <w:div w:id="624118146">
      <w:bodyDiv w:val="1"/>
      <w:marLeft w:val="0"/>
      <w:marRight w:val="0"/>
      <w:marTop w:val="0"/>
      <w:marBottom w:val="0"/>
      <w:divBdr>
        <w:top w:val="none" w:sz="0" w:space="0" w:color="auto"/>
        <w:left w:val="none" w:sz="0" w:space="0" w:color="auto"/>
        <w:bottom w:val="none" w:sz="0" w:space="0" w:color="auto"/>
        <w:right w:val="none" w:sz="0" w:space="0" w:color="auto"/>
      </w:divBdr>
    </w:div>
    <w:div w:id="693925088">
      <w:bodyDiv w:val="1"/>
      <w:marLeft w:val="0"/>
      <w:marRight w:val="0"/>
      <w:marTop w:val="0"/>
      <w:marBottom w:val="0"/>
      <w:divBdr>
        <w:top w:val="none" w:sz="0" w:space="0" w:color="auto"/>
        <w:left w:val="none" w:sz="0" w:space="0" w:color="auto"/>
        <w:bottom w:val="none" w:sz="0" w:space="0" w:color="auto"/>
        <w:right w:val="none" w:sz="0" w:space="0" w:color="auto"/>
      </w:divBdr>
    </w:div>
    <w:div w:id="825824945">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72573308">
      <w:bodyDiv w:val="1"/>
      <w:marLeft w:val="0"/>
      <w:marRight w:val="0"/>
      <w:marTop w:val="0"/>
      <w:marBottom w:val="0"/>
      <w:divBdr>
        <w:top w:val="none" w:sz="0" w:space="0" w:color="auto"/>
        <w:left w:val="none" w:sz="0" w:space="0" w:color="auto"/>
        <w:bottom w:val="none" w:sz="0" w:space="0" w:color="auto"/>
        <w:right w:val="none" w:sz="0" w:space="0" w:color="auto"/>
      </w:divBdr>
    </w:div>
    <w:div w:id="951589859">
      <w:bodyDiv w:val="1"/>
      <w:marLeft w:val="0"/>
      <w:marRight w:val="0"/>
      <w:marTop w:val="0"/>
      <w:marBottom w:val="0"/>
      <w:divBdr>
        <w:top w:val="none" w:sz="0" w:space="0" w:color="auto"/>
        <w:left w:val="none" w:sz="0" w:space="0" w:color="auto"/>
        <w:bottom w:val="none" w:sz="0" w:space="0" w:color="auto"/>
        <w:right w:val="none" w:sz="0" w:space="0" w:color="auto"/>
      </w:divBdr>
    </w:div>
    <w:div w:id="1091731211">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169514762">
      <w:bodyDiv w:val="1"/>
      <w:marLeft w:val="0"/>
      <w:marRight w:val="0"/>
      <w:marTop w:val="0"/>
      <w:marBottom w:val="0"/>
      <w:divBdr>
        <w:top w:val="none" w:sz="0" w:space="0" w:color="auto"/>
        <w:left w:val="none" w:sz="0" w:space="0" w:color="auto"/>
        <w:bottom w:val="none" w:sz="0" w:space="0" w:color="auto"/>
        <w:right w:val="none" w:sz="0" w:space="0" w:color="auto"/>
      </w:divBdr>
    </w:div>
    <w:div w:id="1184786328">
      <w:bodyDiv w:val="1"/>
      <w:marLeft w:val="0"/>
      <w:marRight w:val="0"/>
      <w:marTop w:val="0"/>
      <w:marBottom w:val="0"/>
      <w:divBdr>
        <w:top w:val="none" w:sz="0" w:space="0" w:color="auto"/>
        <w:left w:val="none" w:sz="0" w:space="0" w:color="auto"/>
        <w:bottom w:val="none" w:sz="0" w:space="0" w:color="auto"/>
        <w:right w:val="none" w:sz="0" w:space="0" w:color="auto"/>
      </w:divBdr>
    </w:div>
    <w:div w:id="1270157944">
      <w:bodyDiv w:val="1"/>
      <w:marLeft w:val="0"/>
      <w:marRight w:val="0"/>
      <w:marTop w:val="0"/>
      <w:marBottom w:val="0"/>
      <w:divBdr>
        <w:top w:val="none" w:sz="0" w:space="0" w:color="auto"/>
        <w:left w:val="none" w:sz="0" w:space="0" w:color="auto"/>
        <w:bottom w:val="none" w:sz="0" w:space="0" w:color="auto"/>
        <w:right w:val="none" w:sz="0" w:space="0" w:color="auto"/>
      </w:divBdr>
    </w:div>
    <w:div w:id="1329943271">
      <w:bodyDiv w:val="1"/>
      <w:marLeft w:val="0"/>
      <w:marRight w:val="0"/>
      <w:marTop w:val="0"/>
      <w:marBottom w:val="0"/>
      <w:divBdr>
        <w:top w:val="none" w:sz="0" w:space="0" w:color="auto"/>
        <w:left w:val="none" w:sz="0" w:space="0" w:color="auto"/>
        <w:bottom w:val="none" w:sz="0" w:space="0" w:color="auto"/>
        <w:right w:val="none" w:sz="0" w:space="0" w:color="auto"/>
      </w:divBdr>
    </w:div>
    <w:div w:id="1384793021">
      <w:bodyDiv w:val="1"/>
      <w:marLeft w:val="0"/>
      <w:marRight w:val="0"/>
      <w:marTop w:val="0"/>
      <w:marBottom w:val="0"/>
      <w:divBdr>
        <w:top w:val="none" w:sz="0" w:space="0" w:color="auto"/>
        <w:left w:val="none" w:sz="0" w:space="0" w:color="auto"/>
        <w:bottom w:val="none" w:sz="0" w:space="0" w:color="auto"/>
        <w:right w:val="none" w:sz="0" w:space="0" w:color="auto"/>
      </w:divBdr>
    </w:div>
    <w:div w:id="1473598886">
      <w:bodyDiv w:val="1"/>
      <w:marLeft w:val="0"/>
      <w:marRight w:val="0"/>
      <w:marTop w:val="0"/>
      <w:marBottom w:val="0"/>
      <w:divBdr>
        <w:top w:val="none" w:sz="0" w:space="0" w:color="auto"/>
        <w:left w:val="none" w:sz="0" w:space="0" w:color="auto"/>
        <w:bottom w:val="none" w:sz="0" w:space="0" w:color="auto"/>
        <w:right w:val="none" w:sz="0" w:space="0" w:color="auto"/>
      </w:divBdr>
    </w:div>
    <w:div w:id="1493062201">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58858939">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1680961178">
      <w:bodyDiv w:val="1"/>
      <w:marLeft w:val="0"/>
      <w:marRight w:val="0"/>
      <w:marTop w:val="0"/>
      <w:marBottom w:val="0"/>
      <w:divBdr>
        <w:top w:val="none" w:sz="0" w:space="0" w:color="auto"/>
        <w:left w:val="none" w:sz="0" w:space="0" w:color="auto"/>
        <w:bottom w:val="none" w:sz="0" w:space="0" w:color="auto"/>
        <w:right w:val="none" w:sz="0" w:space="0" w:color="auto"/>
      </w:divBdr>
    </w:div>
    <w:div w:id="1740323874">
      <w:bodyDiv w:val="1"/>
      <w:marLeft w:val="0"/>
      <w:marRight w:val="0"/>
      <w:marTop w:val="0"/>
      <w:marBottom w:val="0"/>
      <w:divBdr>
        <w:top w:val="none" w:sz="0" w:space="0" w:color="auto"/>
        <w:left w:val="none" w:sz="0" w:space="0" w:color="auto"/>
        <w:bottom w:val="none" w:sz="0" w:space="0" w:color="auto"/>
        <w:right w:val="none" w:sz="0" w:space="0" w:color="auto"/>
      </w:divBdr>
    </w:div>
    <w:div w:id="1740596993">
      <w:bodyDiv w:val="1"/>
      <w:marLeft w:val="0"/>
      <w:marRight w:val="0"/>
      <w:marTop w:val="0"/>
      <w:marBottom w:val="0"/>
      <w:divBdr>
        <w:top w:val="none" w:sz="0" w:space="0" w:color="auto"/>
        <w:left w:val="none" w:sz="0" w:space="0" w:color="auto"/>
        <w:bottom w:val="none" w:sz="0" w:space="0" w:color="auto"/>
        <w:right w:val="none" w:sz="0" w:space="0" w:color="auto"/>
      </w:divBdr>
    </w:div>
    <w:div w:id="1754935614">
      <w:bodyDiv w:val="1"/>
      <w:marLeft w:val="0"/>
      <w:marRight w:val="0"/>
      <w:marTop w:val="0"/>
      <w:marBottom w:val="0"/>
      <w:divBdr>
        <w:top w:val="none" w:sz="0" w:space="0" w:color="auto"/>
        <w:left w:val="none" w:sz="0" w:space="0" w:color="auto"/>
        <w:bottom w:val="none" w:sz="0" w:space="0" w:color="auto"/>
        <w:right w:val="none" w:sz="0" w:space="0" w:color="auto"/>
      </w:divBdr>
    </w:div>
    <w:div w:id="1804616836">
      <w:bodyDiv w:val="1"/>
      <w:marLeft w:val="0"/>
      <w:marRight w:val="0"/>
      <w:marTop w:val="0"/>
      <w:marBottom w:val="0"/>
      <w:divBdr>
        <w:top w:val="none" w:sz="0" w:space="0" w:color="auto"/>
        <w:left w:val="none" w:sz="0" w:space="0" w:color="auto"/>
        <w:bottom w:val="none" w:sz="0" w:space="0" w:color="auto"/>
        <w:right w:val="none" w:sz="0" w:space="0" w:color="auto"/>
      </w:divBdr>
    </w:div>
    <w:div w:id="1813330938">
      <w:bodyDiv w:val="1"/>
      <w:marLeft w:val="0"/>
      <w:marRight w:val="0"/>
      <w:marTop w:val="0"/>
      <w:marBottom w:val="0"/>
      <w:divBdr>
        <w:top w:val="none" w:sz="0" w:space="0" w:color="auto"/>
        <w:left w:val="none" w:sz="0" w:space="0" w:color="auto"/>
        <w:bottom w:val="none" w:sz="0" w:space="0" w:color="auto"/>
        <w:right w:val="none" w:sz="0" w:space="0" w:color="auto"/>
      </w:divBdr>
    </w:div>
    <w:div w:id="1935701520">
      <w:bodyDiv w:val="1"/>
      <w:marLeft w:val="0"/>
      <w:marRight w:val="0"/>
      <w:marTop w:val="0"/>
      <w:marBottom w:val="0"/>
      <w:divBdr>
        <w:top w:val="none" w:sz="0" w:space="0" w:color="auto"/>
        <w:left w:val="none" w:sz="0" w:space="0" w:color="auto"/>
        <w:bottom w:val="none" w:sz="0" w:space="0" w:color="auto"/>
        <w:right w:val="none" w:sz="0" w:space="0" w:color="auto"/>
      </w:divBdr>
    </w:div>
    <w:div w:id="1956788199">
      <w:bodyDiv w:val="1"/>
      <w:marLeft w:val="0"/>
      <w:marRight w:val="0"/>
      <w:marTop w:val="0"/>
      <w:marBottom w:val="0"/>
      <w:divBdr>
        <w:top w:val="none" w:sz="0" w:space="0" w:color="auto"/>
        <w:left w:val="none" w:sz="0" w:space="0" w:color="auto"/>
        <w:bottom w:val="none" w:sz="0" w:space="0" w:color="auto"/>
        <w:right w:val="none" w:sz="0" w:space="0" w:color="auto"/>
      </w:divBdr>
    </w:div>
    <w:div w:id="1996181876">
      <w:bodyDiv w:val="1"/>
      <w:marLeft w:val="0"/>
      <w:marRight w:val="0"/>
      <w:marTop w:val="0"/>
      <w:marBottom w:val="0"/>
      <w:divBdr>
        <w:top w:val="none" w:sz="0" w:space="0" w:color="auto"/>
        <w:left w:val="none" w:sz="0" w:space="0" w:color="auto"/>
        <w:bottom w:val="none" w:sz="0" w:space="0" w:color="auto"/>
        <w:right w:val="none" w:sz="0" w:space="0" w:color="auto"/>
      </w:divBdr>
    </w:div>
    <w:div w:id="20913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EEECD-96B5-4508-8906-6DBDF6D6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2017</TotalTime>
  <Pages>10</Pages>
  <Words>3567</Words>
  <Characters>21125</Characters>
  <Application>Microsoft Office Word</Application>
  <DocSecurity>0</DocSecurity>
  <Lines>176</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Manager/>
  <Company/>
  <LinksUpToDate>false</LinksUpToDate>
  <CharactersWithSpaces>24643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Nikola Veverkova</dc:creator>
  <cp:keywords/>
  <dc:description/>
  <cp:lastModifiedBy>Mgr. Ing. Ladislav Kavřík</cp:lastModifiedBy>
  <cp:revision>1</cp:revision>
  <cp:lastPrinted>2013-07-22T17:36:00Z</cp:lastPrinted>
  <dcterms:created xsi:type="dcterms:W3CDTF">2023-05-02T20:35:00Z</dcterms:created>
  <dcterms:modified xsi:type="dcterms:W3CDTF">2024-05-21T10:48:00Z</dcterms:modified>
  <cp:category/>
</cp:coreProperties>
</file>